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03" w:rsidRPr="0073545C" w:rsidRDefault="00C57B03" w:rsidP="00C57B03">
      <w:pPr>
        <w:rPr>
          <w:b/>
          <w:sz w:val="28"/>
        </w:rPr>
      </w:pPr>
    </w:p>
    <w:p w:rsidR="0045653A" w:rsidRDefault="0045653A" w:rsidP="00C57B03">
      <w:pPr>
        <w:pStyle w:val="a5"/>
        <w:rPr>
          <w:b/>
          <w:szCs w:val="28"/>
        </w:rPr>
      </w:pPr>
    </w:p>
    <w:p w:rsidR="0045653A" w:rsidRDefault="0045653A" w:rsidP="00C57B03">
      <w:pPr>
        <w:pStyle w:val="a5"/>
        <w:rPr>
          <w:b/>
          <w:szCs w:val="28"/>
        </w:rPr>
      </w:pPr>
    </w:p>
    <w:p w:rsidR="0045653A" w:rsidRDefault="0045653A" w:rsidP="00C57B03">
      <w:pPr>
        <w:pStyle w:val="a5"/>
        <w:rPr>
          <w:b/>
          <w:szCs w:val="28"/>
        </w:rPr>
      </w:pPr>
      <w:r w:rsidRPr="0045653A">
        <w:rPr>
          <w:b/>
          <w:bCs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3.25pt" o:ole="" fillcolor="window">
            <v:imagedata r:id="rId6" o:title=""/>
          </v:shape>
          <o:OLEObject Type="Embed" ProgID="Word.Picture.8" ShapeID="_x0000_i1025" DrawAspect="Content" ObjectID="_1572865986" r:id="rId7"/>
        </w:object>
      </w:r>
    </w:p>
    <w:p w:rsidR="00C57B03" w:rsidRPr="00D93EDB" w:rsidRDefault="00C57B03" w:rsidP="00C57B03">
      <w:pPr>
        <w:pStyle w:val="a5"/>
        <w:rPr>
          <w:b/>
          <w:szCs w:val="28"/>
        </w:rPr>
      </w:pPr>
      <w:r w:rsidRPr="00D93EDB">
        <w:rPr>
          <w:b/>
          <w:szCs w:val="28"/>
        </w:rPr>
        <w:t xml:space="preserve">Российская Федерация         </w:t>
      </w:r>
    </w:p>
    <w:p w:rsidR="00C57B03" w:rsidRPr="00D93EDB" w:rsidRDefault="00C57B03" w:rsidP="00C57B03">
      <w:pPr>
        <w:jc w:val="center"/>
        <w:outlineLvl w:val="0"/>
        <w:rPr>
          <w:b/>
          <w:sz w:val="28"/>
          <w:szCs w:val="28"/>
        </w:rPr>
      </w:pPr>
      <w:r w:rsidRPr="00D93EDB"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Чудовский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C57B03" w:rsidRPr="00D93EDB" w:rsidRDefault="004A27E6" w:rsidP="00C57B0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Трегубовского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C57B03" w:rsidRPr="005C5155" w:rsidRDefault="00C57B03" w:rsidP="00C57B03">
      <w:pPr>
        <w:jc w:val="center"/>
        <w:rPr>
          <w:sz w:val="28"/>
          <w:szCs w:val="28"/>
        </w:rPr>
      </w:pPr>
    </w:p>
    <w:p w:rsidR="00C57B03" w:rsidRDefault="00C57B03" w:rsidP="00C57B03">
      <w:pPr>
        <w:jc w:val="center"/>
        <w:outlineLvl w:val="0"/>
        <w:rPr>
          <w:sz w:val="28"/>
          <w:szCs w:val="28"/>
        </w:rPr>
      </w:pPr>
      <w:proofErr w:type="gramStart"/>
      <w:r w:rsidRPr="00656353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5635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C57B03" w:rsidRPr="00656353" w:rsidRDefault="00C57B03" w:rsidP="00CE3D15">
      <w:pPr>
        <w:outlineLvl w:val="0"/>
        <w:rPr>
          <w:sz w:val="28"/>
          <w:szCs w:val="28"/>
        </w:rPr>
      </w:pPr>
    </w:p>
    <w:p w:rsidR="00C57B03" w:rsidRPr="005C5155" w:rsidRDefault="00C57B03" w:rsidP="00C57B03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5C51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1734">
        <w:rPr>
          <w:sz w:val="28"/>
          <w:szCs w:val="28"/>
        </w:rPr>
        <w:t>21.11.2017</w:t>
      </w:r>
      <w:r>
        <w:rPr>
          <w:sz w:val="28"/>
          <w:szCs w:val="28"/>
        </w:rPr>
        <w:t xml:space="preserve">         </w:t>
      </w:r>
      <w:r w:rsidRPr="005C515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A1734">
        <w:rPr>
          <w:sz w:val="28"/>
          <w:szCs w:val="28"/>
        </w:rPr>
        <w:t>154</w:t>
      </w:r>
      <w:r>
        <w:rPr>
          <w:sz w:val="28"/>
          <w:szCs w:val="28"/>
        </w:rPr>
        <w:t xml:space="preserve">   </w:t>
      </w:r>
    </w:p>
    <w:p w:rsidR="00C57B03" w:rsidRPr="008A1734" w:rsidRDefault="0045653A" w:rsidP="00C57B03">
      <w:pPr>
        <w:rPr>
          <w:sz w:val="28"/>
          <w:szCs w:val="28"/>
        </w:rPr>
      </w:pPr>
      <w:proofErr w:type="spellStart"/>
      <w:r w:rsidRPr="008A1734">
        <w:rPr>
          <w:sz w:val="28"/>
          <w:szCs w:val="28"/>
        </w:rPr>
        <w:t>д</w:t>
      </w:r>
      <w:proofErr w:type="gramStart"/>
      <w:r w:rsidRPr="008A1734">
        <w:rPr>
          <w:sz w:val="28"/>
          <w:szCs w:val="28"/>
        </w:rPr>
        <w:t>.Т</w:t>
      </w:r>
      <w:proofErr w:type="gramEnd"/>
      <w:r w:rsidRPr="008A1734">
        <w:rPr>
          <w:sz w:val="28"/>
          <w:szCs w:val="28"/>
        </w:rPr>
        <w:t>регубово</w:t>
      </w:r>
      <w:proofErr w:type="spellEnd"/>
    </w:p>
    <w:p w:rsidR="00C57B03" w:rsidRPr="0073545C" w:rsidRDefault="00C57B03" w:rsidP="00C57B03">
      <w:pPr>
        <w:rPr>
          <w:b/>
          <w:sz w:val="26"/>
        </w:rPr>
      </w:pPr>
    </w:p>
    <w:p w:rsidR="00C57B03" w:rsidRDefault="00C57B03" w:rsidP="00C57B03">
      <w:pPr>
        <w:rPr>
          <w:b/>
          <w:sz w:val="28"/>
        </w:rPr>
      </w:pPr>
      <w:r w:rsidRPr="0073545C">
        <w:rPr>
          <w:b/>
          <w:sz w:val="28"/>
        </w:rPr>
        <w:t>О</w:t>
      </w:r>
      <w:r>
        <w:rPr>
          <w:b/>
          <w:sz w:val="28"/>
        </w:rPr>
        <w:t xml:space="preserve">б  утверждении  </w:t>
      </w:r>
      <w:proofErr w:type="gramStart"/>
      <w:r>
        <w:rPr>
          <w:b/>
          <w:sz w:val="28"/>
        </w:rPr>
        <w:t>административного</w:t>
      </w:r>
      <w:proofErr w:type="gramEnd"/>
      <w:r>
        <w:rPr>
          <w:b/>
          <w:sz w:val="28"/>
        </w:rPr>
        <w:t xml:space="preserve"> </w:t>
      </w:r>
    </w:p>
    <w:p w:rsidR="00C57B03" w:rsidRDefault="00C57B03" w:rsidP="00C57B03">
      <w:pPr>
        <w:rPr>
          <w:b/>
          <w:sz w:val="28"/>
        </w:rPr>
      </w:pPr>
      <w:r>
        <w:rPr>
          <w:b/>
          <w:sz w:val="28"/>
        </w:rPr>
        <w:t xml:space="preserve">регламента предоставления </w:t>
      </w:r>
      <w:proofErr w:type="gramStart"/>
      <w:r>
        <w:rPr>
          <w:b/>
          <w:sz w:val="28"/>
        </w:rPr>
        <w:t>муниципальной</w:t>
      </w:r>
      <w:proofErr w:type="gramEnd"/>
      <w:r>
        <w:rPr>
          <w:b/>
          <w:sz w:val="28"/>
        </w:rPr>
        <w:t xml:space="preserve"> </w:t>
      </w:r>
    </w:p>
    <w:p w:rsidR="00C57B03" w:rsidRDefault="00C57B03" w:rsidP="00C57B03">
      <w:pPr>
        <w:rPr>
          <w:b/>
          <w:sz w:val="28"/>
          <w:szCs w:val="28"/>
        </w:rPr>
      </w:pPr>
      <w:r>
        <w:rPr>
          <w:b/>
          <w:sz w:val="28"/>
        </w:rPr>
        <w:t xml:space="preserve">услуги </w:t>
      </w:r>
      <w:r w:rsidRPr="00967801">
        <w:rPr>
          <w:b/>
        </w:rPr>
        <w:t>«</w:t>
      </w:r>
      <w:r w:rsidRPr="00F51BDA">
        <w:rPr>
          <w:b/>
          <w:sz w:val="28"/>
          <w:szCs w:val="28"/>
        </w:rPr>
        <w:t xml:space="preserve">Присвоение адреса объекту адресации, </w:t>
      </w:r>
    </w:p>
    <w:p w:rsidR="00CE3D15" w:rsidRDefault="00C57B03" w:rsidP="00C57B03">
      <w:pPr>
        <w:rPr>
          <w:b/>
          <w:sz w:val="28"/>
          <w:szCs w:val="28"/>
        </w:rPr>
      </w:pPr>
      <w:r w:rsidRPr="00F51BDA">
        <w:rPr>
          <w:b/>
          <w:sz w:val="28"/>
          <w:szCs w:val="28"/>
        </w:rPr>
        <w:t xml:space="preserve">изменение, аннулирование адреса на </w:t>
      </w:r>
      <w:r w:rsidR="00CE3D15">
        <w:rPr>
          <w:b/>
          <w:sz w:val="28"/>
          <w:szCs w:val="28"/>
        </w:rPr>
        <w:t xml:space="preserve"> </w:t>
      </w:r>
      <w:r w:rsidRPr="00F51BDA">
        <w:rPr>
          <w:b/>
          <w:sz w:val="28"/>
          <w:szCs w:val="28"/>
        </w:rPr>
        <w:t>терри</w:t>
      </w:r>
      <w:r w:rsidR="0045653A">
        <w:rPr>
          <w:b/>
          <w:sz w:val="28"/>
          <w:szCs w:val="28"/>
        </w:rPr>
        <w:t>тории</w:t>
      </w:r>
    </w:p>
    <w:p w:rsidR="00C57B03" w:rsidRPr="00CE3D15" w:rsidRDefault="0045653A" w:rsidP="00C57B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Трегубовского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C57B03" w:rsidRPr="00F51BDA">
        <w:rPr>
          <w:bCs/>
          <w:sz w:val="28"/>
          <w:szCs w:val="28"/>
        </w:rPr>
        <w:t>»</w:t>
      </w:r>
    </w:p>
    <w:p w:rsidR="00C57B03" w:rsidRPr="0073545C" w:rsidRDefault="00C57B03" w:rsidP="00C57B03">
      <w:pPr>
        <w:rPr>
          <w:b/>
          <w:sz w:val="28"/>
        </w:rPr>
      </w:pPr>
    </w:p>
    <w:p w:rsidR="00C57B03" w:rsidRDefault="00C57B03" w:rsidP="00C57B03">
      <w:pPr>
        <w:rPr>
          <w:sz w:val="28"/>
        </w:rPr>
      </w:pPr>
    </w:p>
    <w:p w:rsidR="00C57B03" w:rsidRPr="00C57B03" w:rsidRDefault="00C57B03" w:rsidP="00C57B0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57B03">
        <w:rPr>
          <w:rFonts w:eastAsia="Times New Roman"/>
          <w:sz w:val="28"/>
          <w:szCs w:val="28"/>
          <w:lang w:eastAsia="en-US"/>
        </w:rPr>
        <w:t xml:space="preserve">В соответствии с </w:t>
      </w:r>
      <w:r w:rsidRPr="00C57B03">
        <w:rPr>
          <w:rFonts w:eastAsiaTheme="minorHAnsi"/>
          <w:sz w:val="28"/>
          <w:szCs w:val="28"/>
          <w:lang w:eastAsia="en-US"/>
        </w:rPr>
        <w:t>Федеральный закон от 27.07.2010 N 210-ФЗ</w:t>
      </w:r>
      <w:r w:rsidRPr="00C57B0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«</w:t>
      </w:r>
      <w:r w:rsidRPr="00C57B03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 xml:space="preserve">», </w:t>
      </w:r>
    </w:p>
    <w:p w:rsidR="00C57B03" w:rsidRDefault="00C57B03" w:rsidP="00C57B0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5653A">
        <w:rPr>
          <w:b/>
          <w:sz w:val="28"/>
          <w:szCs w:val="28"/>
        </w:rPr>
        <w:t>ПОСТАНОВЛЯЮ:</w:t>
      </w:r>
    </w:p>
    <w:p w:rsidR="0045653A" w:rsidRPr="0045653A" w:rsidRDefault="0045653A" w:rsidP="00C57B0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A1734" w:rsidRDefault="008A1734" w:rsidP="00CE3D15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</w:t>
      </w:r>
      <w:r w:rsidR="00CE3D15">
        <w:rPr>
          <w:rFonts w:eastAsia="Times New Roman"/>
          <w:sz w:val="28"/>
          <w:szCs w:val="28"/>
          <w:lang w:eastAsia="en-US"/>
        </w:rPr>
        <w:t xml:space="preserve">       </w:t>
      </w:r>
      <w:bookmarkStart w:id="0" w:name="_GoBack"/>
      <w:bookmarkEnd w:id="0"/>
      <w:r>
        <w:rPr>
          <w:rFonts w:eastAsia="Times New Roman"/>
          <w:sz w:val="28"/>
          <w:szCs w:val="28"/>
          <w:lang w:eastAsia="en-US"/>
        </w:rPr>
        <w:t>1.</w:t>
      </w:r>
      <w:r w:rsidR="00C57B03" w:rsidRPr="008A1734">
        <w:rPr>
          <w:rFonts w:eastAsia="Times New Roman"/>
          <w:sz w:val="28"/>
          <w:szCs w:val="28"/>
          <w:lang w:eastAsia="en-US"/>
        </w:rPr>
        <w:t xml:space="preserve">Утвердить прилагаемый </w:t>
      </w:r>
      <w:r w:rsidR="00C57B03" w:rsidRPr="008A1734">
        <w:rPr>
          <w:sz w:val="28"/>
        </w:rPr>
        <w:t xml:space="preserve">административный регламент предоставления муниципальной услуги </w:t>
      </w:r>
      <w:r w:rsidR="00C57B03" w:rsidRPr="00C57B03">
        <w:t>«</w:t>
      </w:r>
      <w:r w:rsidR="00C57B03" w:rsidRPr="008A1734">
        <w:rPr>
          <w:sz w:val="28"/>
          <w:szCs w:val="28"/>
        </w:rPr>
        <w:t>Присвоение адреса объекту адресации, изменение, аннулирование адреса на терри</w:t>
      </w:r>
      <w:r w:rsidR="0045653A" w:rsidRPr="008A1734">
        <w:rPr>
          <w:sz w:val="28"/>
          <w:szCs w:val="28"/>
        </w:rPr>
        <w:t xml:space="preserve">тории </w:t>
      </w:r>
      <w:proofErr w:type="spellStart"/>
      <w:r w:rsidRPr="008A1734">
        <w:rPr>
          <w:sz w:val="28"/>
          <w:szCs w:val="28"/>
        </w:rPr>
        <w:t>Трегубовского</w:t>
      </w:r>
      <w:proofErr w:type="spellEnd"/>
      <w:r w:rsidRPr="008A1734">
        <w:rPr>
          <w:sz w:val="28"/>
          <w:szCs w:val="28"/>
        </w:rPr>
        <w:t xml:space="preserve"> сельского поселения</w:t>
      </w:r>
      <w:r w:rsidR="00C57B03" w:rsidRPr="008A1734">
        <w:rPr>
          <w:bCs/>
          <w:sz w:val="28"/>
          <w:szCs w:val="28"/>
        </w:rPr>
        <w:t>»</w:t>
      </w:r>
      <w:r w:rsidR="00C57B03" w:rsidRPr="008A1734">
        <w:rPr>
          <w:rFonts w:eastAsia="Times New Roman"/>
          <w:sz w:val="28"/>
          <w:szCs w:val="28"/>
          <w:lang w:eastAsia="en-US"/>
        </w:rPr>
        <w:t>.</w:t>
      </w:r>
    </w:p>
    <w:p w:rsidR="008A1734" w:rsidRPr="00CE3D15" w:rsidRDefault="008A1734" w:rsidP="00CE3D15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</w:t>
      </w:r>
      <w:r w:rsidR="00CE3D15">
        <w:rPr>
          <w:rFonts w:eastAsia="Times New Roman"/>
          <w:sz w:val="28"/>
          <w:szCs w:val="28"/>
          <w:lang w:eastAsia="en-US"/>
        </w:rPr>
        <w:t xml:space="preserve">     2.</w:t>
      </w:r>
      <w:r>
        <w:rPr>
          <w:rFonts w:eastAsia="Times New Roman"/>
          <w:sz w:val="28"/>
          <w:szCs w:val="28"/>
          <w:lang w:eastAsia="en-US"/>
        </w:rPr>
        <w:t>Признать утратившими с</w:t>
      </w:r>
      <w:r w:rsidR="00CE3D15">
        <w:rPr>
          <w:rFonts w:eastAsia="Times New Roman"/>
          <w:sz w:val="28"/>
          <w:szCs w:val="28"/>
          <w:lang w:eastAsia="en-US"/>
        </w:rPr>
        <w:t xml:space="preserve">илу постановления Администрации </w:t>
      </w:r>
      <w:proofErr w:type="spellStart"/>
      <w:r>
        <w:rPr>
          <w:rFonts w:eastAsia="Times New Roman"/>
          <w:sz w:val="28"/>
          <w:szCs w:val="28"/>
          <w:lang w:eastAsia="en-US"/>
        </w:rPr>
        <w:t>Трегубовского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сельского поселения от </w:t>
      </w:r>
      <w:r w:rsidRPr="008A1734">
        <w:rPr>
          <w:rFonts w:eastAsia="Times New Roman"/>
          <w:bCs/>
          <w:sz w:val="28"/>
          <w:szCs w:val="28"/>
          <w:lang w:eastAsia="en-US"/>
        </w:rPr>
        <w:t>30.04.2015 № 42</w:t>
      </w:r>
      <w:r>
        <w:rPr>
          <w:rFonts w:eastAsia="Times New Roman"/>
          <w:bCs/>
          <w:sz w:val="28"/>
          <w:szCs w:val="28"/>
          <w:lang w:eastAsia="en-US"/>
        </w:rPr>
        <w:t xml:space="preserve"> «Об утверждении административного регламента по предоставлению муниципальной услуги «</w:t>
      </w:r>
      <w:r w:rsidR="00CE3D15">
        <w:rPr>
          <w:rFonts w:eastAsia="Times New Roman"/>
          <w:sz w:val="28"/>
          <w:szCs w:val="28"/>
          <w:lang w:eastAsia="en-US"/>
        </w:rPr>
        <w:t xml:space="preserve">Присвоение, изменение и аннулирование  </w:t>
      </w:r>
      <w:r w:rsidRPr="008A1734">
        <w:rPr>
          <w:rFonts w:eastAsia="Times New Roman"/>
          <w:sz w:val="28"/>
          <w:szCs w:val="28"/>
          <w:lang w:eastAsia="en-US"/>
        </w:rPr>
        <w:t>адресов объектам адресации</w:t>
      </w:r>
      <w:r w:rsidR="00CE3D15">
        <w:rPr>
          <w:rFonts w:eastAsia="Times New Roman"/>
          <w:sz w:val="28"/>
          <w:szCs w:val="28"/>
          <w:lang w:eastAsia="en-US"/>
        </w:rPr>
        <w:t>», постановление от 04.09.2017 № 86 «О внесении изменений в Административный регламент по предоставлению муниципальной услуги «Присвоение, изменение и аннулирование адре</w:t>
      </w:r>
      <w:r w:rsidR="00CE3D15" w:rsidRPr="00CE3D15">
        <w:rPr>
          <w:rFonts w:eastAsia="Times New Roman"/>
          <w:sz w:val="28"/>
          <w:szCs w:val="28"/>
          <w:lang w:eastAsia="en-US"/>
        </w:rPr>
        <w:t>сов объектам адресации»</w:t>
      </w:r>
      <w:r w:rsidR="00CE3D15">
        <w:rPr>
          <w:rFonts w:eastAsia="Times New Roman"/>
          <w:sz w:val="28"/>
          <w:szCs w:val="28"/>
          <w:lang w:eastAsia="en-US"/>
        </w:rPr>
        <w:t>.</w:t>
      </w:r>
    </w:p>
    <w:p w:rsidR="00C57B03" w:rsidRDefault="00CE3D15" w:rsidP="00CE3D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57B03">
        <w:rPr>
          <w:sz w:val="28"/>
          <w:szCs w:val="28"/>
        </w:rPr>
        <w:t>Опубликовать постановление в периодическом печа</w:t>
      </w:r>
      <w:r w:rsidR="004A27E6">
        <w:rPr>
          <w:sz w:val="28"/>
          <w:szCs w:val="28"/>
        </w:rPr>
        <w:t>тном издании официальном бюллетени МИГ «Трегубово»</w:t>
      </w:r>
      <w:r w:rsidR="00C57B03">
        <w:rPr>
          <w:sz w:val="28"/>
          <w:szCs w:val="28"/>
        </w:rPr>
        <w:t xml:space="preserve"> и разместить на официальном сайте Администрации поселения в информационно-телекоммуникационной сети «Интернет».</w:t>
      </w:r>
    </w:p>
    <w:p w:rsidR="00CE3D15" w:rsidRPr="00BD0F41" w:rsidRDefault="00CE3D15" w:rsidP="00CE3D15">
      <w:pPr>
        <w:ind w:firstLine="540"/>
        <w:jc w:val="both"/>
        <w:rPr>
          <w:sz w:val="28"/>
          <w:szCs w:val="28"/>
        </w:rPr>
      </w:pPr>
    </w:p>
    <w:p w:rsidR="00C57B03" w:rsidRPr="00BD2679" w:rsidRDefault="00C57B03" w:rsidP="00C57B03">
      <w:pPr>
        <w:rPr>
          <w:sz w:val="16"/>
          <w:szCs w:val="16"/>
        </w:rPr>
      </w:pPr>
    </w:p>
    <w:p w:rsidR="00C57B03" w:rsidRDefault="00C57B03" w:rsidP="00C57B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  <w:r w:rsidR="008A1734">
        <w:rPr>
          <w:b/>
          <w:sz w:val="28"/>
          <w:szCs w:val="28"/>
        </w:rPr>
        <w:t xml:space="preserve">поселения                </w:t>
      </w:r>
      <w:r w:rsidR="00CE3D15">
        <w:rPr>
          <w:b/>
          <w:sz w:val="28"/>
          <w:szCs w:val="28"/>
        </w:rPr>
        <w:t xml:space="preserve">                    </w:t>
      </w:r>
      <w:proofErr w:type="spellStart"/>
      <w:r w:rsidR="00CE3D15">
        <w:rPr>
          <w:b/>
          <w:sz w:val="28"/>
          <w:szCs w:val="28"/>
        </w:rPr>
        <w:t>С.Б.Алексеев</w:t>
      </w:r>
      <w:proofErr w:type="spellEnd"/>
    </w:p>
    <w:p w:rsidR="00C57B03" w:rsidRDefault="00C57B03" w:rsidP="00C57B03">
      <w:pPr>
        <w:rPr>
          <w:sz w:val="26"/>
          <w:szCs w:val="26"/>
        </w:rPr>
      </w:pPr>
    </w:p>
    <w:p w:rsidR="00C57B03" w:rsidRDefault="00C57B03" w:rsidP="00C57B03">
      <w:pPr>
        <w:rPr>
          <w:sz w:val="26"/>
          <w:szCs w:val="26"/>
        </w:rPr>
      </w:pPr>
    </w:p>
    <w:p w:rsidR="00C57B03" w:rsidRDefault="00C57B03" w:rsidP="008A173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57B03" w:rsidRPr="00C4708D" w:rsidRDefault="00C57B03" w:rsidP="00C57B0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Утвержден</w:t>
      </w:r>
    </w:p>
    <w:p w:rsidR="00C57B03" w:rsidRPr="00C4708D" w:rsidRDefault="00C57B03" w:rsidP="00C57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57B03" w:rsidRPr="00C4708D" w:rsidRDefault="00C57B03" w:rsidP="00C57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Администрации поселения</w:t>
      </w:r>
    </w:p>
    <w:p w:rsidR="00C57B03" w:rsidRPr="00C4708D" w:rsidRDefault="008A1734" w:rsidP="00C57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21.11.2017    № 154</w:t>
      </w:r>
    </w:p>
    <w:p w:rsidR="00C4708D" w:rsidRPr="00C4708D" w:rsidRDefault="00C4708D" w:rsidP="00C57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57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a7"/>
        <w:ind w:firstLine="720"/>
        <w:jc w:val="center"/>
        <w:rPr>
          <w:kern w:val="28"/>
          <w:sz w:val="28"/>
          <w:szCs w:val="28"/>
        </w:rPr>
      </w:pPr>
      <w:r w:rsidRPr="00C4708D">
        <w:rPr>
          <w:kern w:val="28"/>
          <w:sz w:val="28"/>
          <w:szCs w:val="28"/>
        </w:rPr>
        <w:t>АДМИНИСТРАТИВНЫЙ РЕГЛАМЕНТ</w:t>
      </w:r>
    </w:p>
    <w:p w:rsidR="00C4708D" w:rsidRPr="00C4708D" w:rsidRDefault="00C4708D" w:rsidP="00C4708D">
      <w:pPr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ПРЕДОСТАВЛЕНИЯ МУНИЦИПАЛЬНОЙ УСЛУГИ</w:t>
      </w:r>
    </w:p>
    <w:p w:rsidR="00C4708D" w:rsidRPr="00C4708D" w:rsidRDefault="00C4708D" w:rsidP="00C4708D">
      <w:pPr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 xml:space="preserve"> </w:t>
      </w:r>
    </w:p>
    <w:p w:rsidR="00C4708D" w:rsidRPr="00C4708D" w:rsidRDefault="00C4708D" w:rsidP="00C4708D">
      <w:pPr>
        <w:ind w:firstLine="720"/>
        <w:jc w:val="center"/>
        <w:rPr>
          <w:bCs/>
          <w:sz w:val="28"/>
          <w:szCs w:val="28"/>
        </w:rPr>
      </w:pPr>
      <w:r w:rsidRPr="00C4708D">
        <w:rPr>
          <w:b/>
          <w:sz w:val="28"/>
          <w:szCs w:val="28"/>
        </w:rPr>
        <w:t>«Присвоение адреса объекту адресации, изменение, аннулирова</w:t>
      </w:r>
      <w:r w:rsidR="008A1734">
        <w:rPr>
          <w:b/>
          <w:sz w:val="28"/>
          <w:szCs w:val="28"/>
        </w:rPr>
        <w:t xml:space="preserve">ние адреса на территории </w:t>
      </w:r>
      <w:proofErr w:type="spellStart"/>
      <w:r w:rsidR="008A1734">
        <w:rPr>
          <w:b/>
          <w:sz w:val="28"/>
          <w:szCs w:val="28"/>
        </w:rPr>
        <w:t>Трегубовского</w:t>
      </w:r>
      <w:proofErr w:type="spellEnd"/>
      <w:r w:rsidR="008A1734">
        <w:rPr>
          <w:b/>
          <w:sz w:val="28"/>
          <w:szCs w:val="28"/>
        </w:rPr>
        <w:t xml:space="preserve"> сельского поселения</w:t>
      </w:r>
      <w:r w:rsidRPr="00C4708D">
        <w:rPr>
          <w:bCs/>
          <w:sz w:val="28"/>
          <w:szCs w:val="28"/>
        </w:rPr>
        <w:t>»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bookmarkStart w:id="1" w:name="Par39"/>
      <w:bookmarkEnd w:id="1"/>
      <w:r w:rsidRPr="00C4708D">
        <w:rPr>
          <w:b/>
          <w:sz w:val="28"/>
          <w:szCs w:val="28"/>
          <w:lang w:val="en-US"/>
        </w:rPr>
        <w:t>I</w:t>
      </w:r>
      <w:r w:rsidRPr="00C4708D">
        <w:rPr>
          <w:b/>
          <w:sz w:val="28"/>
          <w:szCs w:val="28"/>
        </w:rPr>
        <w:t>. Общие положения</w:t>
      </w:r>
    </w:p>
    <w:p w:rsidR="00C4708D" w:rsidRPr="00C4708D" w:rsidRDefault="00C4708D" w:rsidP="00C4708D">
      <w:pPr>
        <w:pStyle w:val="afc"/>
        <w:widowControl w:val="0"/>
        <w:numPr>
          <w:ilvl w:val="1"/>
          <w:numId w:val="23"/>
        </w:numPr>
        <w:autoSpaceDE w:val="0"/>
        <w:autoSpaceDN w:val="0"/>
        <w:adjustRightInd w:val="0"/>
        <w:ind w:left="0" w:firstLine="720"/>
        <w:outlineLvl w:val="2"/>
        <w:rPr>
          <w:b/>
          <w:sz w:val="28"/>
          <w:szCs w:val="28"/>
        </w:rPr>
      </w:pPr>
      <w:bookmarkStart w:id="2" w:name="Par41"/>
      <w:bookmarkEnd w:id="2"/>
      <w:r w:rsidRPr="00C4708D">
        <w:rPr>
          <w:b/>
          <w:sz w:val="28"/>
          <w:szCs w:val="28"/>
        </w:rPr>
        <w:t>Предмет регулирования Административного регламента</w:t>
      </w:r>
    </w:p>
    <w:p w:rsidR="00C4708D" w:rsidRPr="00C4708D" w:rsidRDefault="00C4708D" w:rsidP="00C4708D">
      <w:pPr>
        <w:pStyle w:val="afc"/>
        <w:numPr>
          <w:ilvl w:val="2"/>
          <w:numId w:val="23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proofErr w:type="gramStart"/>
      <w:r w:rsidRPr="00C4708D">
        <w:rPr>
          <w:sz w:val="28"/>
          <w:szCs w:val="28"/>
        </w:rPr>
        <w:t>Административный регламент предоставления муниципальной услуги «Присвоение адреса объекту адресации, изменение, аннулирование адреса на территории муниципального образования» (далее – Административный регламент) разработан в целях повышения качества предоставления муниципальной услуги, определяет сроки и последовательность административных процедур при предоставлении муниципальной услуги «Присвоение адреса объекту адресации, изменение, аннулирование адреса на территории муниципального образования» (далее – муниципальная услуга).</w:t>
      </w:r>
      <w:proofErr w:type="gramEnd"/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1.1.2. </w:t>
      </w:r>
      <w:proofErr w:type="gramStart"/>
      <w:r w:rsidRPr="00C4708D">
        <w:rPr>
          <w:sz w:val="28"/>
          <w:szCs w:val="28"/>
          <w:lang w:eastAsia="en-US"/>
        </w:rPr>
        <w:t xml:space="preserve">Предметом регулирования настоящего Административного регламента являются отношения, возникающие между </w:t>
      </w:r>
      <w:r w:rsidR="00CE3D15">
        <w:rPr>
          <w:sz w:val="28"/>
          <w:szCs w:val="28"/>
          <w:lang w:eastAsia="en-US"/>
        </w:rPr>
        <w:t xml:space="preserve">заявителями и Администрацией </w:t>
      </w:r>
      <w:proofErr w:type="spellStart"/>
      <w:r w:rsidR="00CE3D15">
        <w:rPr>
          <w:sz w:val="28"/>
          <w:szCs w:val="28"/>
          <w:lang w:eastAsia="en-US"/>
        </w:rPr>
        <w:t>Трегубовского</w:t>
      </w:r>
      <w:proofErr w:type="spellEnd"/>
      <w:r w:rsidR="00CE3D15">
        <w:rPr>
          <w:sz w:val="28"/>
          <w:szCs w:val="28"/>
          <w:lang w:eastAsia="en-US"/>
        </w:rPr>
        <w:t xml:space="preserve"> сельского поселения </w:t>
      </w:r>
      <w:r w:rsidRPr="00C4708D">
        <w:rPr>
          <w:sz w:val="28"/>
          <w:szCs w:val="28"/>
          <w:lang w:eastAsia="en-US"/>
        </w:rPr>
        <w:t xml:space="preserve"> в лице </w:t>
      </w:r>
      <w:r w:rsidRPr="00C4708D">
        <w:rPr>
          <w:sz w:val="28"/>
          <w:szCs w:val="28"/>
        </w:rPr>
        <w:t>структурного подразделения, ответственного за предоставление муниципальной услуги</w:t>
      </w:r>
      <w:r w:rsidRPr="00C4708D">
        <w:rPr>
          <w:sz w:val="28"/>
          <w:szCs w:val="28"/>
          <w:lang w:eastAsia="en-US"/>
        </w:rPr>
        <w:t>, связанные с предоставлением муниципальной услуги.</w:t>
      </w:r>
      <w:proofErr w:type="gramEnd"/>
    </w:p>
    <w:p w:rsid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  <w:lang w:eastAsia="en-US"/>
        </w:rPr>
        <w:t xml:space="preserve">1.1.3. </w:t>
      </w:r>
      <w:r w:rsidRPr="00C4708D">
        <w:rPr>
          <w:sz w:val="28"/>
          <w:szCs w:val="28"/>
        </w:rPr>
        <w:t>Оказание муниципальной услуги осуществляется в присвоении, изменении</w:t>
      </w:r>
      <w:r w:rsidRPr="00C4708D">
        <w:rPr>
          <w:color w:val="FF0000"/>
          <w:sz w:val="28"/>
          <w:szCs w:val="28"/>
        </w:rPr>
        <w:t xml:space="preserve"> </w:t>
      </w:r>
      <w:r w:rsidRPr="00C4708D">
        <w:rPr>
          <w:sz w:val="28"/>
          <w:szCs w:val="28"/>
        </w:rPr>
        <w:t xml:space="preserve">и аннулировании адресов в отношении земельных участков, зданий, сооружений и объектов незавершенного строительства, помещений, а также в присвоении, изменении и аннулировании  наименований  </w:t>
      </w:r>
      <w:r w:rsidRPr="00C4708D">
        <w:rPr>
          <w:sz w:val="28"/>
          <w:szCs w:val="28"/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C4708D">
        <w:rPr>
          <w:sz w:val="28"/>
          <w:szCs w:val="28"/>
        </w:rPr>
        <w:t xml:space="preserve"> на терри</w:t>
      </w:r>
      <w:r w:rsidR="00CE3D15">
        <w:rPr>
          <w:sz w:val="28"/>
          <w:szCs w:val="28"/>
        </w:rPr>
        <w:t xml:space="preserve">тории </w:t>
      </w:r>
      <w:proofErr w:type="spellStart"/>
      <w:r w:rsidR="00CE3D15">
        <w:rPr>
          <w:sz w:val="28"/>
          <w:szCs w:val="28"/>
        </w:rPr>
        <w:t>Трегубовского</w:t>
      </w:r>
      <w:proofErr w:type="spellEnd"/>
      <w:r w:rsidR="00CE3D15">
        <w:rPr>
          <w:sz w:val="28"/>
          <w:szCs w:val="28"/>
        </w:rPr>
        <w:t xml:space="preserve"> сельского поселения</w:t>
      </w:r>
      <w:proofErr w:type="gramStart"/>
      <w:r w:rsidR="00CE3D15">
        <w:rPr>
          <w:sz w:val="28"/>
          <w:szCs w:val="28"/>
        </w:rPr>
        <w:t xml:space="preserve"> </w:t>
      </w:r>
      <w:r w:rsidRPr="00C4708D">
        <w:rPr>
          <w:sz w:val="28"/>
          <w:szCs w:val="28"/>
        </w:rPr>
        <w:t>.</w:t>
      </w:r>
      <w:proofErr w:type="gramEnd"/>
    </w:p>
    <w:p w:rsidR="0045653A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653A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5653A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4708D" w:rsidRPr="00C4708D" w:rsidRDefault="00C4708D" w:rsidP="00C4708D">
      <w:pPr>
        <w:pStyle w:val="afc"/>
        <w:numPr>
          <w:ilvl w:val="1"/>
          <w:numId w:val="23"/>
        </w:numPr>
        <w:autoSpaceDE w:val="0"/>
        <w:autoSpaceDN w:val="0"/>
        <w:adjustRightInd w:val="0"/>
        <w:ind w:left="0" w:firstLine="720"/>
        <w:rPr>
          <w:b/>
          <w:sz w:val="28"/>
          <w:szCs w:val="28"/>
          <w:lang w:eastAsia="en-US"/>
        </w:rPr>
      </w:pPr>
      <w:r w:rsidRPr="00C4708D">
        <w:rPr>
          <w:b/>
          <w:sz w:val="28"/>
          <w:szCs w:val="28"/>
          <w:lang w:eastAsia="en-US"/>
        </w:rPr>
        <w:t>Круг заявителей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1.2.1. Заявителями, имеющими право на получение муниципальной услуги, являются физические и юридические лица (за исключением государственных органов и их территориальных органов власти, органов государственных внебюджетных фондов и их территориальных органов, органов местного самоуправления).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lastRenderedPageBreak/>
        <w:t>1.2.2. Заявление о присвоении объекту адресации адреса или об изменении или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право хозяйственного ведения;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право оперативного управления;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право пожизненного наследуемого владения;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право постоянного (бессрочного) пользования.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1.2.3. </w:t>
      </w:r>
      <w:proofErr w:type="gramStart"/>
      <w:r w:rsidRPr="00C4708D">
        <w:rPr>
          <w:sz w:val="28"/>
          <w:szCs w:val="28"/>
          <w:lang w:eastAsia="en-US"/>
        </w:rPr>
        <w:t>От имени заявителя в целях получения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  <w:proofErr w:type="gramEnd"/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1.2.4.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1.2.5. </w:t>
      </w:r>
      <w:proofErr w:type="gramStart"/>
      <w:r w:rsidRPr="00C4708D">
        <w:rPr>
          <w:sz w:val="28"/>
          <w:szCs w:val="28"/>
          <w:lang w:eastAsia="en-US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1.3.1. Порядок информирования о предоставлении муниципальной услуги:</w:t>
      </w:r>
    </w:p>
    <w:p w:rsidR="00C4708D" w:rsidRPr="00C4708D" w:rsidRDefault="00C4708D" w:rsidP="00C4708D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Место нахождения </w:t>
      </w:r>
      <w:r w:rsidR="0045653A">
        <w:rPr>
          <w:iCs/>
          <w:sz w:val="28"/>
          <w:szCs w:val="28"/>
          <w:u w:val="single"/>
        </w:rPr>
        <w:t>Администрации</w:t>
      </w:r>
      <w:r w:rsidR="001C2BCA" w:rsidRPr="0045653A">
        <w:rPr>
          <w:iCs/>
          <w:sz w:val="28"/>
          <w:szCs w:val="28"/>
          <w:u w:val="single"/>
        </w:rPr>
        <w:t xml:space="preserve"> </w:t>
      </w:r>
      <w:proofErr w:type="spellStart"/>
      <w:r w:rsidR="001C2BCA" w:rsidRPr="0045653A">
        <w:rPr>
          <w:iCs/>
          <w:sz w:val="28"/>
          <w:szCs w:val="28"/>
          <w:u w:val="single"/>
        </w:rPr>
        <w:t>Трегубовского</w:t>
      </w:r>
      <w:proofErr w:type="spellEnd"/>
      <w:r w:rsidR="001C2BCA" w:rsidRPr="0045653A">
        <w:rPr>
          <w:iCs/>
          <w:sz w:val="28"/>
          <w:szCs w:val="28"/>
          <w:u w:val="single"/>
        </w:rPr>
        <w:t xml:space="preserve"> сельского поселения</w:t>
      </w:r>
      <w:r w:rsidRPr="00592BB9">
        <w:rPr>
          <w:i/>
          <w:iCs/>
          <w:sz w:val="28"/>
          <w:szCs w:val="28"/>
          <w:u w:val="single"/>
        </w:rPr>
        <w:t xml:space="preserve"> </w:t>
      </w:r>
      <w:r w:rsidRPr="00C4708D">
        <w:rPr>
          <w:iCs/>
          <w:sz w:val="28"/>
          <w:szCs w:val="28"/>
        </w:rPr>
        <w:t>(далее – Уполномоченный орган)</w:t>
      </w:r>
      <w:r w:rsidRPr="00C4708D">
        <w:rPr>
          <w:color w:val="000000"/>
          <w:sz w:val="28"/>
          <w:szCs w:val="28"/>
        </w:rPr>
        <w:t>:</w:t>
      </w:r>
    </w:p>
    <w:p w:rsidR="00C4708D" w:rsidRPr="00C4708D" w:rsidRDefault="00C4708D" w:rsidP="00C4708D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Почтовый адрес </w:t>
      </w:r>
      <w:r w:rsidRPr="00C4708D">
        <w:rPr>
          <w:iCs/>
          <w:sz w:val="28"/>
          <w:szCs w:val="28"/>
        </w:rPr>
        <w:t>Уполномоченного органа</w:t>
      </w:r>
      <w:r w:rsidR="001C2BCA">
        <w:rPr>
          <w:color w:val="000000"/>
          <w:sz w:val="28"/>
          <w:szCs w:val="28"/>
        </w:rPr>
        <w:t xml:space="preserve">: 174202, Новгородская область, </w:t>
      </w:r>
      <w:proofErr w:type="spellStart"/>
      <w:r w:rsidR="001C2BCA">
        <w:rPr>
          <w:color w:val="000000"/>
          <w:sz w:val="28"/>
          <w:szCs w:val="28"/>
        </w:rPr>
        <w:t>Чудовский</w:t>
      </w:r>
      <w:proofErr w:type="spellEnd"/>
      <w:r w:rsidR="001C2BCA">
        <w:rPr>
          <w:color w:val="000000"/>
          <w:sz w:val="28"/>
          <w:szCs w:val="28"/>
        </w:rPr>
        <w:t xml:space="preserve"> райо</w:t>
      </w:r>
      <w:r w:rsidR="00592BB9">
        <w:rPr>
          <w:color w:val="000000"/>
          <w:sz w:val="28"/>
          <w:szCs w:val="28"/>
        </w:rPr>
        <w:t>н, д. Трегубово, ул. Школьная, д.1, пом.32</w:t>
      </w:r>
    </w:p>
    <w:p w:rsidR="00C4708D" w:rsidRPr="00C4708D" w:rsidRDefault="00592BB9" w:rsidP="00C4708D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Телефон/факс:88166543280, 43</w:t>
      </w:r>
      <w:r w:rsidR="0045653A">
        <w:rPr>
          <w:sz w:val="28"/>
          <w:szCs w:val="28"/>
        </w:rPr>
        <w:t>-</w:t>
      </w:r>
      <w:r>
        <w:rPr>
          <w:sz w:val="28"/>
          <w:szCs w:val="28"/>
        </w:rPr>
        <w:t>292, 43</w:t>
      </w:r>
      <w:r w:rsidR="0045653A">
        <w:rPr>
          <w:sz w:val="28"/>
          <w:szCs w:val="28"/>
        </w:rPr>
        <w:t>-</w:t>
      </w:r>
      <w:r>
        <w:rPr>
          <w:sz w:val="28"/>
          <w:szCs w:val="28"/>
        </w:rPr>
        <w:t>421</w:t>
      </w:r>
    </w:p>
    <w:p w:rsidR="00C4708D" w:rsidRPr="00592BB9" w:rsidRDefault="00592BB9" w:rsidP="00C4708D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 w:rsidRPr="00592BB9">
        <w:rPr>
          <w:sz w:val="28"/>
          <w:szCs w:val="28"/>
        </w:rPr>
        <w:t xml:space="preserve"> </w:t>
      </w:r>
      <w:hyperlink r:id="rId8" w:history="1">
        <w:r w:rsidRPr="00F12076">
          <w:rPr>
            <w:rStyle w:val="a8"/>
            <w:sz w:val="28"/>
            <w:szCs w:val="28"/>
            <w:lang w:val="en-US"/>
          </w:rPr>
          <w:t>tregubovonov</w:t>
        </w:r>
        <w:r w:rsidRPr="00F12076">
          <w:rPr>
            <w:rStyle w:val="a8"/>
            <w:sz w:val="28"/>
            <w:szCs w:val="28"/>
          </w:rPr>
          <w:t>@</w:t>
        </w:r>
        <w:r w:rsidRPr="00F12076">
          <w:rPr>
            <w:rStyle w:val="a8"/>
            <w:sz w:val="28"/>
            <w:szCs w:val="28"/>
            <w:lang w:val="en-US"/>
          </w:rPr>
          <w:t>mail</w:t>
        </w:r>
        <w:r w:rsidRPr="00F12076">
          <w:rPr>
            <w:rStyle w:val="a8"/>
            <w:sz w:val="28"/>
            <w:szCs w:val="28"/>
          </w:rPr>
          <w:t>.</w:t>
        </w:r>
        <w:proofErr w:type="spellStart"/>
        <w:r w:rsidRPr="00F12076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C4708D" w:rsidRPr="00C4708D" w:rsidRDefault="00C4708D" w:rsidP="00C4708D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Телефон для информирования по вопросам, связанным с предоста</w:t>
      </w:r>
      <w:r w:rsidR="00592BB9">
        <w:rPr>
          <w:rFonts w:ascii="Times New Roman" w:hAnsi="Times New Roman" w:cs="Times New Roman"/>
          <w:sz w:val="28"/>
          <w:szCs w:val="28"/>
        </w:rPr>
        <w:t>влением муниципальной услуги: 8</w:t>
      </w:r>
      <w:r w:rsidR="0045653A">
        <w:rPr>
          <w:rFonts w:ascii="Times New Roman" w:hAnsi="Times New Roman" w:cs="Times New Roman"/>
          <w:sz w:val="28"/>
          <w:szCs w:val="28"/>
        </w:rPr>
        <w:t>(</w:t>
      </w:r>
      <w:r w:rsidR="00592BB9">
        <w:rPr>
          <w:rFonts w:ascii="Times New Roman" w:hAnsi="Times New Roman" w:cs="Times New Roman"/>
          <w:sz w:val="28"/>
          <w:szCs w:val="28"/>
        </w:rPr>
        <w:t>81665</w:t>
      </w:r>
      <w:r w:rsidR="0045653A">
        <w:rPr>
          <w:rFonts w:ascii="Times New Roman" w:hAnsi="Times New Roman" w:cs="Times New Roman"/>
          <w:sz w:val="28"/>
          <w:szCs w:val="28"/>
        </w:rPr>
        <w:t>)</w:t>
      </w:r>
      <w:r w:rsidR="00592BB9">
        <w:rPr>
          <w:rFonts w:ascii="Times New Roman" w:hAnsi="Times New Roman" w:cs="Times New Roman"/>
          <w:sz w:val="28"/>
          <w:szCs w:val="28"/>
        </w:rPr>
        <w:t>43</w:t>
      </w:r>
      <w:r w:rsidR="0045653A">
        <w:rPr>
          <w:rFonts w:ascii="Times New Roman" w:hAnsi="Times New Roman" w:cs="Times New Roman"/>
          <w:sz w:val="28"/>
          <w:szCs w:val="28"/>
        </w:rPr>
        <w:t>-</w:t>
      </w:r>
      <w:r w:rsidR="00592BB9">
        <w:rPr>
          <w:rFonts w:ascii="Times New Roman" w:hAnsi="Times New Roman" w:cs="Times New Roman"/>
          <w:sz w:val="28"/>
          <w:szCs w:val="28"/>
        </w:rPr>
        <w:t>421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Информация о предоставлении муниципальной услуги размещается на официально</w:t>
      </w:r>
      <w:r w:rsidR="00592BB9">
        <w:rPr>
          <w:sz w:val="28"/>
          <w:szCs w:val="28"/>
          <w:lang w:eastAsia="en-US"/>
        </w:rPr>
        <w:t xml:space="preserve">м сайте Администрации </w:t>
      </w:r>
      <w:proofErr w:type="spellStart"/>
      <w:r w:rsidR="00592BB9">
        <w:rPr>
          <w:sz w:val="28"/>
          <w:szCs w:val="28"/>
          <w:lang w:eastAsia="en-US"/>
        </w:rPr>
        <w:t>Трегубовского</w:t>
      </w:r>
      <w:proofErr w:type="spellEnd"/>
      <w:r w:rsidR="00592BB9">
        <w:rPr>
          <w:sz w:val="28"/>
          <w:szCs w:val="28"/>
          <w:lang w:eastAsia="en-US"/>
        </w:rPr>
        <w:t xml:space="preserve"> сельского поселения</w:t>
      </w:r>
      <w:r w:rsidRPr="00C4708D">
        <w:rPr>
          <w:sz w:val="28"/>
          <w:szCs w:val="28"/>
          <w:lang w:eastAsia="en-US"/>
        </w:rPr>
        <w:t xml:space="preserve"> в информационно-телекоммуникационной сети «Интернет» (далее</w:t>
      </w:r>
      <w:r w:rsidR="00592BB9">
        <w:rPr>
          <w:sz w:val="28"/>
          <w:szCs w:val="28"/>
          <w:lang w:eastAsia="en-US"/>
        </w:rPr>
        <w:t xml:space="preserve"> - сеть «Интернет»): </w:t>
      </w:r>
      <w:r w:rsidR="00592BB9" w:rsidRPr="00592BB9">
        <w:rPr>
          <w:sz w:val="28"/>
          <w:szCs w:val="28"/>
          <w:lang w:eastAsia="en-US"/>
        </w:rPr>
        <w:t>http://tregubovoadm.ru/</w:t>
      </w:r>
      <w:r w:rsidRPr="00C4708D">
        <w:rPr>
          <w:sz w:val="28"/>
          <w:szCs w:val="28"/>
          <w:lang w:eastAsia="en-US"/>
        </w:rPr>
        <w:t>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Адрес федеральной государственной информационной системы "Единый портал государственных и муниципальных услуг (функций)": www.gosuslugi.ru (далее - Единый портал).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lastRenderedPageBreak/>
        <w:t>Адрес региональной государственной информационной системы "Портал государственных и муниципальных услуг (функций) Новгородской области": http://uslugi.novreg.ru (далее - Региональный портал).</w:t>
      </w:r>
    </w:p>
    <w:p w:rsidR="00592BB9" w:rsidRDefault="00C4708D" w:rsidP="00592BB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Место нахождения  государственного областного автономного учреждения «Многофункциональный центр предоставления государственных и муниципальных услуг», с которым заключено соглашение о вза</w:t>
      </w:r>
      <w:r w:rsidR="00592BB9">
        <w:rPr>
          <w:sz w:val="28"/>
          <w:szCs w:val="28"/>
        </w:rPr>
        <w:t xml:space="preserve">имодействии (далее - МФЦ): 174210, Новгородская область, </w:t>
      </w:r>
      <w:proofErr w:type="spellStart"/>
      <w:r w:rsidR="00592BB9">
        <w:rPr>
          <w:sz w:val="28"/>
          <w:szCs w:val="28"/>
        </w:rPr>
        <w:t>г</w:t>
      </w:r>
      <w:proofErr w:type="gramStart"/>
      <w:r w:rsidR="00592BB9">
        <w:rPr>
          <w:sz w:val="28"/>
          <w:szCs w:val="28"/>
        </w:rPr>
        <w:t>.Ч</w:t>
      </w:r>
      <w:proofErr w:type="gramEnd"/>
      <w:r w:rsidR="00592BB9">
        <w:rPr>
          <w:sz w:val="28"/>
          <w:szCs w:val="28"/>
        </w:rPr>
        <w:t>удово</w:t>
      </w:r>
      <w:proofErr w:type="spellEnd"/>
      <w:r w:rsidR="00592BB9">
        <w:rPr>
          <w:sz w:val="28"/>
          <w:szCs w:val="28"/>
        </w:rPr>
        <w:t xml:space="preserve">, </w:t>
      </w:r>
      <w:proofErr w:type="spellStart"/>
      <w:r w:rsidR="00592BB9">
        <w:rPr>
          <w:sz w:val="28"/>
          <w:szCs w:val="28"/>
        </w:rPr>
        <w:t>ул.Некрасова</w:t>
      </w:r>
      <w:proofErr w:type="spellEnd"/>
      <w:r w:rsidR="00592BB9">
        <w:rPr>
          <w:sz w:val="28"/>
          <w:szCs w:val="28"/>
        </w:rPr>
        <w:t xml:space="preserve"> д.27</w:t>
      </w:r>
    </w:p>
    <w:p w:rsidR="00C4708D" w:rsidRPr="00FC2BEC" w:rsidRDefault="00C4708D" w:rsidP="00FC2BEC">
      <w:pPr>
        <w:autoSpaceDE w:val="0"/>
        <w:autoSpaceDN w:val="0"/>
        <w:adjustRightInd w:val="0"/>
        <w:ind w:right="-328"/>
        <w:rPr>
          <w:bCs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 МФЦ:</w:t>
      </w:r>
      <w:r w:rsidR="00FC2BEC" w:rsidRPr="00FC2BEC">
        <w:rPr>
          <w:bCs/>
          <w:sz w:val="28"/>
          <w:szCs w:val="28"/>
        </w:rPr>
        <w:t xml:space="preserve"> </w:t>
      </w:r>
      <w:r w:rsidR="00FC2BEC" w:rsidRPr="00C4708D">
        <w:rPr>
          <w:bCs/>
          <w:sz w:val="28"/>
          <w:szCs w:val="28"/>
        </w:rPr>
        <w:t xml:space="preserve">Отдел МФЦ </w:t>
      </w:r>
      <w:r w:rsidR="0045653A">
        <w:rPr>
          <w:bCs/>
          <w:sz w:val="28"/>
          <w:szCs w:val="28"/>
        </w:rPr>
        <w:t xml:space="preserve"> </w:t>
      </w:r>
      <w:proofErr w:type="spellStart"/>
      <w:r w:rsidR="00FC2BEC" w:rsidRPr="00C4708D">
        <w:rPr>
          <w:bCs/>
          <w:sz w:val="28"/>
          <w:szCs w:val="28"/>
        </w:rPr>
        <w:t>Ч</w:t>
      </w:r>
      <w:r w:rsidR="00FC2BEC">
        <w:rPr>
          <w:bCs/>
          <w:sz w:val="28"/>
          <w:szCs w:val="28"/>
        </w:rPr>
        <w:t>удовского</w:t>
      </w:r>
      <w:proofErr w:type="spellEnd"/>
      <w:r w:rsidR="00FC2BEC">
        <w:rPr>
          <w:bCs/>
          <w:sz w:val="28"/>
          <w:szCs w:val="28"/>
        </w:rPr>
        <w:t xml:space="preserve"> муниципального</w:t>
      </w:r>
      <w:r w:rsidR="0045653A">
        <w:rPr>
          <w:bCs/>
          <w:sz w:val="28"/>
          <w:szCs w:val="28"/>
        </w:rPr>
        <w:t xml:space="preserve"> </w:t>
      </w:r>
      <w:r w:rsidR="00FC2BEC">
        <w:rPr>
          <w:bCs/>
          <w:sz w:val="28"/>
          <w:szCs w:val="28"/>
        </w:rPr>
        <w:t xml:space="preserve"> рай</w:t>
      </w:r>
      <w:r w:rsidR="0045653A">
        <w:rPr>
          <w:bCs/>
          <w:sz w:val="28"/>
          <w:szCs w:val="28"/>
        </w:rPr>
        <w:t>она</w:t>
      </w:r>
    </w:p>
    <w:p w:rsidR="00FC2BEC" w:rsidRDefault="00C4708D" w:rsidP="00C4708D">
      <w:pPr>
        <w:pStyle w:val="a7"/>
        <w:ind w:firstLine="720"/>
        <w:rPr>
          <w:sz w:val="28"/>
          <w:szCs w:val="28"/>
        </w:rPr>
      </w:pPr>
      <w:r w:rsidRPr="00C4708D">
        <w:rPr>
          <w:sz w:val="28"/>
          <w:szCs w:val="28"/>
        </w:rPr>
        <w:t>Тел</w:t>
      </w:r>
      <w:r w:rsidR="0045653A">
        <w:rPr>
          <w:sz w:val="28"/>
          <w:szCs w:val="28"/>
        </w:rPr>
        <w:t xml:space="preserve">ефон/факс МФЦ: </w:t>
      </w:r>
    </w:p>
    <w:p w:rsidR="00C4708D" w:rsidRPr="00C4708D" w:rsidRDefault="00FC2BEC" w:rsidP="00C4708D">
      <w:pPr>
        <w:pStyle w:val="a7"/>
        <w:ind w:firstLine="720"/>
        <w:rPr>
          <w:sz w:val="28"/>
          <w:szCs w:val="28"/>
        </w:rPr>
      </w:pPr>
      <w:r w:rsidRPr="00FC2BEC">
        <w:rPr>
          <w:bCs/>
          <w:sz w:val="28"/>
          <w:szCs w:val="28"/>
        </w:rPr>
        <w:t xml:space="preserve"> </w:t>
      </w:r>
      <w:r w:rsidR="00C2455D">
        <w:rPr>
          <w:color w:val="000000"/>
          <w:sz w:val="28"/>
          <w:szCs w:val="28"/>
        </w:rPr>
        <w:t>88166545109, 88166545-160</w:t>
      </w:r>
    </w:p>
    <w:p w:rsidR="00C4708D" w:rsidRPr="0045653A" w:rsidRDefault="00C4708D" w:rsidP="0045653A">
      <w:pPr>
        <w:pStyle w:val="a7"/>
        <w:ind w:firstLine="720"/>
        <w:rPr>
          <w:bCs/>
          <w:sz w:val="28"/>
          <w:szCs w:val="28"/>
        </w:rPr>
      </w:pPr>
      <w:r w:rsidRPr="00C4708D">
        <w:rPr>
          <w:sz w:val="28"/>
          <w:szCs w:val="28"/>
        </w:rPr>
        <w:t>Адрес эл</w:t>
      </w:r>
      <w:r w:rsidR="0045653A">
        <w:rPr>
          <w:sz w:val="28"/>
          <w:szCs w:val="28"/>
        </w:rPr>
        <w:t xml:space="preserve">ектронной почты МФЦ: </w:t>
      </w:r>
      <w:r w:rsidR="0045653A">
        <w:rPr>
          <w:bCs/>
          <w:sz w:val="28"/>
          <w:szCs w:val="28"/>
        </w:rPr>
        <w:t xml:space="preserve"> </w:t>
      </w:r>
      <w:proofErr w:type="spellStart"/>
      <w:r w:rsidR="00FC2BEC" w:rsidRPr="00C4708D">
        <w:rPr>
          <w:bCs/>
          <w:sz w:val="28"/>
          <w:szCs w:val="28"/>
          <w:lang w:val="en-US"/>
        </w:rPr>
        <w:t>mfc</w:t>
      </w:r>
      <w:proofErr w:type="spellEnd"/>
      <w:r w:rsidR="00FC2BEC" w:rsidRPr="00FC2BEC">
        <w:rPr>
          <w:bCs/>
          <w:sz w:val="28"/>
          <w:szCs w:val="28"/>
        </w:rPr>
        <w:t>.</w:t>
      </w:r>
      <w:proofErr w:type="spellStart"/>
      <w:r w:rsidR="00FC2BEC" w:rsidRPr="00C4708D">
        <w:rPr>
          <w:bCs/>
          <w:sz w:val="28"/>
          <w:szCs w:val="28"/>
          <w:lang w:val="en-US"/>
        </w:rPr>
        <w:t>chudovo</w:t>
      </w:r>
      <w:proofErr w:type="spellEnd"/>
      <w:r w:rsidR="00FC2BEC" w:rsidRPr="00FC2BEC">
        <w:rPr>
          <w:bCs/>
          <w:sz w:val="28"/>
          <w:szCs w:val="28"/>
        </w:rPr>
        <w:t>@</w:t>
      </w:r>
      <w:proofErr w:type="spellStart"/>
      <w:r w:rsidR="00FC2BEC" w:rsidRPr="00C4708D">
        <w:rPr>
          <w:bCs/>
          <w:sz w:val="28"/>
          <w:szCs w:val="28"/>
          <w:lang w:val="en-US"/>
        </w:rPr>
        <w:t>yandex</w:t>
      </w:r>
      <w:proofErr w:type="spellEnd"/>
      <w:r w:rsidR="00FC2BEC" w:rsidRPr="00FC2BEC">
        <w:rPr>
          <w:bCs/>
          <w:sz w:val="28"/>
          <w:szCs w:val="28"/>
        </w:rPr>
        <w:t>.</w:t>
      </w:r>
      <w:proofErr w:type="spellStart"/>
      <w:r w:rsidR="00FC2BEC" w:rsidRPr="00C4708D">
        <w:rPr>
          <w:bCs/>
          <w:sz w:val="28"/>
          <w:szCs w:val="28"/>
          <w:lang w:val="en-US"/>
        </w:rPr>
        <w:t>ru</w:t>
      </w:r>
      <w:proofErr w:type="spellEnd"/>
      <w:r w:rsidR="00FC2BEC" w:rsidRPr="00C4708D">
        <w:rPr>
          <w:sz w:val="28"/>
          <w:szCs w:val="28"/>
        </w:rPr>
        <w:t xml:space="preserve"> </w:t>
      </w:r>
    </w:p>
    <w:p w:rsidR="00C4708D" w:rsidRPr="00C4708D" w:rsidRDefault="00C4708D" w:rsidP="00C4708D">
      <w:pPr>
        <w:pStyle w:val="a7"/>
        <w:ind w:firstLine="720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Специалисты МФЦ осуществляют прием заявлений по вопросам предоставления муниципальной услуги в соответствии с установленным графиком работы МФЦ.</w:t>
      </w:r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9" w:history="1">
        <w:r w:rsidR="00C4708D" w:rsidRPr="00C4708D">
          <w:rPr>
            <w:sz w:val="28"/>
            <w:szCs w:val="28"/>
          </w:rPr>
          <w:t>Перечень</w:t>
        </w:r>
      </w:hyperlink>
      <w:r w:rsidR="00C4708D" w:rsidRPr="00C4708D">
        <w:rPr>
          <w:sz w:val="28"/>
          <w:szCs w:val="28"/>
        </w:rPr>
        <w:t xml:space="preserve"> офисов многофункциональных центров предоставления государственных и муниципальных услуг, обращение в которые возможно для получения муниципальной услуги, представлен в приложении № 1 к настоящему административному регламенту.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1.3.2.</w:t>
      </w:r>
      <w:r w:rsidRPr="00C4708D">
        <w:rPr>
          <w:sz w:val="28"/>
          <w:szCs w:val="28"/>
        </w:rPr>
        <w:tab/>
        <w:t>Способы и порядок получения информации о правилах предоставления муниципальной услуги:</w:t>
      </w:r>
    </w:p>
    <w:p w:rsidR="00C4708D" w:rsidRPr="00C4708D" w:rsidRDefault="00C4708D" w:rsidP="00C4708D">
      <w:pPr>
        <w:tabs>
          <w:tab w:val="left" w:pos="0"/>
          <w:tab w:val="left" w:pos="709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лично;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посредством телефонной, факсимильной связи;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 xml:space="preserve">посредством электронной связи, 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помещениях </w:t>
      </w:r>
      <w:r w:rsidRPr="00C4708D">
        <w:rPr>
          <w:rFonts w:ascii="Times New Roman" w:hAnsi="Times New Roman" w:cs="Times New Roman"/>
          <w:iCs/>
          <w:sz w:val="28"/>
          <w:szCs w:val="28"/>
        </w:rPr>
        <w:t>Уполномоченного органа, МФЦ</w:t>
      </w:r>
      <w:r w:rsidRPr="00C4708D">
        <w:rPr>
          <w:rFonts w:ascii="Times New Roman" w:hAnsi="Times New Roman" w:cs="Times New Roman"/>
          <w:sz w:val="28"/>
          <w:szCs w:val="28"/>
        </w:rPr>
        <w:t>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в информационно-телекоммуникационных сетях общего пользования: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C4708D">
        <w:rPr>
          <w:rFonts w:ascii="Times New Roman" w:hAnsi="Times New Roman" w:cs="Times New Roman"/>
          <w:iCs/>
          <w:sz w:val="28"/>
          <w:szCs w:val="28"/>
        </w:rPr>
        <w:t>Уполномоченного органа, МФЦ</w:t>
      </w:r>
      <w:r w:rsidRPr="00C4708D">
        <w:rPr>
          <w:rFonts w:ascii="Times New Roman" w:hAnsi="Times New Roman" w:cs="Times New Roman"/>
          <w:sz w:val="28"/>
          <w:szCs w:val="28"/>
        </w:rPr>
        <w:t>: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C4708D">
        <w:rPr>
          <w:sz w:val="28"/>
          <w:szCs w:val="28"/>
        </w:rPr>
        <w:t>на Региональном портале.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1.3.3.</w:t>
      </w:r>
      <w:r w:rsidRPr="00C4708D">
        <w:rPr>
          <w:sz w:val="28"/>
          <w:szCs w:val="28"/>
        </w:rPr>
        <w:tab/>
        <w:t xml:space="preserve">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C4708D">
        <w:rPr>
          <w:sz w:val="28"/>
          <w:szCs w:val="28"/>
        </w:rPr>
        <w:t>на</w:t>
      </w:r>
      <w:proofErr w:type="gramEnd"/>
      <w:r w:rsidRPr="00C4708D">
        <w:rPr>
          <w:sz w:val="28"/>
          <w:szCs w:val="28"/>
        </w:rPr>
        <w:t>: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информационных </w:t>
      </w:r>
      <w:proofErr w:type="gramStart"/>
      <w:r w:rsidRPr="00C4708D">
        <w:rPr>
          <w:sz w:val="28"/>
          <w:szCs w:val="28"/>
        </w:rPr>
        <w:t>стендах</w:t>
      </w:r>
      <w:proofErr w:type="gramEnd"/>
      <w:r w:rsidRPr="00C4708D">
        <w:rPr>
          <w:sz w:val="28"/>
          <w:szCs w:val="28"/>
        </w:rPr>
        <w:t xml:space="preserve"> в помещениях </w:t>
      </w:r>
      <w:r w:rsidRPr="00C4708D">
        <w:rPr>
          <w:iCs/>
          <w:sz w:val="28"/>
          <w:szCs w:val="28"/>
        </w:rPr>
        <w:t>Уполномоченного органа, МФЦ</w:t>
      </w:r>
      <w:r w:rsidRPr="00C4708D">
        <w:rPr>
          <w:sz w:val="28"/>
          <w:szCs w:val="28"/>
        </w:rPr>
        <w:t>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в средствах массовой информации;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на официальном сайте </w:t>
      </w:r>
      <w:r w:rsidRPr="00C4708D">
        <w:rPr>
          <w:iCs/>
          <w:sz w:val="28"/>
          <w:szCs w:val="28"/>
        </w:rPr>
        <w:t>Уполномоченного органа, МФЦ</w:t>
      </w:r>
      <w:r w:rsidRPr="00C4708D">
        <w:rPr>
          <w:sz w:val="28"/>
          <w:szCs w:val="28"/>
        </w:rPr>
        <w:t>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на Едином портале;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на Региональном портале.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1.3.4.</w:t>
      </w:r>
      <w:r w:rsidRPr="00C4708D">
        <w:rPr>
          <w:rFonts w:ascii="Times New Roman" w:hAnsi="Times New Roman" w:cs="Times New Roman"/>
          <w:sz w:val="28"/>
          <w:szCs w:val="28"/>
        </w:rPr>
        <w:tab/>
        <w:t xml:space="preserve">Информирование по вопросам предоставления муниципальной услуги осуществляется специалистами </w:t>
      </w:r>
      <w:r w:rsidRPr="00C4708D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C4708D">
        <w:rPr>
          <w:rFonts w:ascii="Times New Roman" w:hAnsi="Times New Roman" w:cs="Times New Roman"/>
          <w:sz w:val="28"/>
          <w:szCs w:val="28"/>
        </w:rPr>
        <w:t>, ответственными за информирование.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сайте Уполномоченного органа и на информационном стенде  в помещении Уполномоченного органа.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sz w:val="28"/>
          <w:szCs w:val="28"/>
        </w:rPr>
        <w:t>1.3.5.</w:t>
      </w:r>
      <w:r w:rsidRPr="00C4708D">
        <w:rPr>
          <w:sz w:val="28"/>
          <w:szCs w:val="28"/>
        </w:rPr>
        <w:tab/>
      </w:r>
      <w:r w:rsidRPr="00C4708D">
        <w:rPr>
          <w:rFonts w:eastAsia="Arial Unicode MS"/>
          <w:sz w:val="28"/>
          <w:szCs w:val="28"/>
        </w:rPr>
        <w:t>Информирование о правилах предоставления муниципальной услуги осуществляется по следующим вопросам: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место нахождения </w:t>
      </w:r>
      <w:r w:rsidRPr="00C4708D">
        <w:rPr>
          <w:iCs/>
          <w:sz w:val="28"/>
          <w:szCs w:val="28"/>
        </w:rPr>
        <w:t>Уполномоченного органа</w:t>
      </w:r>
      <w:r w:rsidRPr="00C4708D">
        <w:rPr>
          <w:rFonts w:eastAsia="Arial Unicode MS"/>
          <w:sz w:val="28"/>
          <w:szCs w:val="28"/>
        </w:rPr>
        <w:t>, его структурных подразделений, МФЦ;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Pr="00C4708D">
        <w:rPr>
          <w:iCs/>
          <w:sz w:val="28"/>
          <w:szCs w:val="28"/>
        </w:rPr>
        <w:t>Уполномоченного органа</w:t>
      </w:r>
      <w:r w:rsidRPr="00C4708D">
        <w:rPr>
          <w:rFonts w:eastAsia="Arial Unicode MS"/>
          <w:sz w:val="28"/>
          <w:szCs w:val="28"/>
        </w:rPr>
        <w:t xml:space="preserve">, уполномоченные </w:t>
      </w:r>
      <w:r w:rsidRPr="00C4708D">
        <w:rPr>
          <w:sz w:val="28"/>
          <w:szCs w:val="28"/>
        </w:rPr>
        <w:t>предоставлять муниципальную услугу и</w:t>
      </w:r>
      <w:r w:rsidRPr="00C4708D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график работы </w:t>
      </w:r>
      <w:r w:rsidRPr="00C4708D">
        <w:rPr>
          <w:iCs/>
          <w:sz w:val="28"/>
          <w:szCs w:val="28"/>
        </w:rPr>
        <w:t>Уполномоченного органа, МФЦ;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адрес официального сайта </w:t>
      </w:r>
      <w:r w:rsidRPr="00C4708D">
        <w:rPr>
          <w:iCs/>
          <w:sz w:val="28"/>
          <w:szCs w:val="28"/>
        </w:rPr>
        <w:t>Уполномоченного органа, МФЦ;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адрес электронной почты </w:t>
      </w:r>
      <w:r w:rsidRPr="00C4708D">
        <w:rPr>
          <w:iCs/>
          <w:sz w:val="28"/>
          <w:szCs w:val="28"/>
        </w:rPr>
        <w:t>Уполномоченного органа, МФЦ;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C4708D" w:rsidRPr="00C4708D" w:rsidRDefault="00C4708D" w:rsidP="00C4708D">
      <w:pPr>
        <w:tabs>
          <w:tab w:val="left" w:pos="540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срок предоставления муниципальной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порядок и формы </w:t>
      </w:r>
      <w:proofErr w:type="gramStart"/>
      <w:r w:rsidRPr="00C4708D">
        <w:rPr>
          <w:rFonts w:eastAsia="Arial Unicode MS"/>
          <w:sz w:val="28"/>
          <w:szCs w:val="28"/>
        </w:rPr>
        <w:t>контроля за</w:t>
      </w:r>
      <w:proofErr w:type="gramEnd"/>
      <w:r w:rsidRPr="00C4708D">
        <w:rPr>
          <w:rFonts w:eastAsia="Arial Unicode MS"/>
          <w:sz w:val="28"/>
          <w:szCs w:val="28"/>
        </w:rPr>
        <w:t xml:space="preserve"> предоставлением муниципальной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rFonts w:eastAsia="Arial Unicode MS"/>
          <w:sz w:val="28"/>
          <w:szCs w:val="28"/>
        </w:rPr>
      </w:pPr>
      <w:r w:rsidRPr="00C4708D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C4708D">
        <w:rPr>
          <w:iCs/>
          <w:sz w:val="28"/>
          <w:szCs w:val="28"/>
        </w:rPr>
        <w:t>Уполномоченного органа</w:t>
      </w:r>
      <w:r w:rsidRPr="00C4708D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иная информация о деятельности </w:t>
      </w:r>
      <w:r w:rsidRPr="00C4708D">
        <w:rPr>
          <w:iCs/>
          <w:sz w:val="28"/>
          <w:szCs w:val="28"/>
        </w:rPr>
        <w:t>Уполномоченного органа</w:t>
      </w:r>
      <w:r w:rsidRPr="00C4708D">
        <w:rPr>
          <w:sz w:val="28"/>
          <w:szCs w:val="28"/>
        </w:rPr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1.3.6. Информирование (консультирование) осуществляется специалистами Уполномоченного органа,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Информирование проводится на русском языке в форме индивидуального и публичного информирования.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Если для подготовки ответа требуется продолжительное время, </w:t>
      </w:r>
      <w:r w:rsidRPr="00C4708D">
        <w:rPr>
          <w:sz w:val="28"/>
          <w:szCs w:val="28"/>
        </w:rPr>
        <w:lastRenderedPageBreak/>
        <w:t>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C4708D" w:rsidRPr="00C4708D" w:rsidRDefault="00C4708D" w:rsidP="00C4708D">
      <w:pPr>
        <w:pStyle w:val="21"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r w:rsidRPr="00C4708D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C4708D" w:rsidRPr="00C4708D" w:rsidRDefault="00C4708D" w:rsidP="00C4708D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C4708D">
        <w:rPr>
          <w:color w:val="FF0000"/>
          <w:sz w:val="28"/>
          <w:szCs w:val="28"/>
        </w:rPr>
        <w:t xml:space="preserve"> </w:t>
      </w:r>
      <w:r w:rsidRPr="00C4708D">
        <w:rPr>
          <w:iCs/>
          <w:sz w:val="28"/>
          <w:szCs w:val="28"/>
        </w:rPr>
        <w:t>Уполномоченного органа.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C4708D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радио. Выступления должностных лиц, ответственных за информирование в средствах массовой информации, согласовываются с руководителем </w:t>
      </w:r>
      <w:r w:rsidRPr="00C4708D">
        <w:rPr>
          <w:iCs/>
          <w:sz w:val="28"/>
          <w:szCs w:val="28"/>
        </w:rPr>
        <w:t>Уполномоченного органа.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в средствах массовой информации;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 официальных сайтах Уполномоченного органа, МФЦ;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помещениях </w:t>
      </w:r>
      <w:r w:rsidRPr="00C4708D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C4708D">
        <w:rPr>
          <w:rFonts w:ascii="Times New Roman" w:hAnsi="Times New Roman" w:cs="Times New Roman"/>
          <w:sz w:val="28"/>
          <w:szCs w:val="28"/>
        </w:rPr>
        <w:t>, МФЦ.</w:t>
      </w:r>
    </w:p>
    <w:p w:rsidR="00C4708D" w:rsidRPr="00C4708D" w:rsidRDefault="00C4708D" w:rsidP="00C4708D">
      <w:pPr>
        <w:pStyle w:val="ConsNormal"/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 w:rsidRPr="00C4708D">
        <w:rPr>
          <w:rFonts w:ascii="Times New Roman" w:hAnsi="Times New Roman"/>
          <w:sz w:val="28"/>
          <w:szCs w:val="28"/>
        </w:rPr>
        <w:t>1.3.6.5. 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C4708D" w:rsidRPr="00C4708D" w:rsidRDefault="00C4708D" w:rsidP="00C4708D">
      <w:pPr>
        <w:ind w:firstLine="720"/>
        <w:jc w:val="center"/>
        <w:rPr>
          <w:b/>
          <w:bCs/>
          <w:sz w:val="28"/>
          <w:szCs w:val="28"/>
        </w:rPr>
      </w:pPr>
      <w:r w:rsidRPr="00C4708D">
        <w:rPr>
          <w:b/>
          <w:sz w:val="28"/>
          <w:szCs w:val="28"/>
          <w:lang w:val="en-US"/>
        </w:rPr>
        <w:t>II</w:t>
      </w:r>
      <w:r w:rsidRPr="00C4708D">
        <w:rPr>
          <w:b/>
          <w:sz w:val="28"/>
          <w:szCs w:val="28"/>
        </w:rPr>
        <w:t>.</w:t>
      </w:r>
      <w:r w:rsidRPr="00C4708D">
        <w:rPr>
          <w:b/>
          <w:bCs/>
          <w:sz w:val="28"/>
          <w:szCs w:val="28"/>
        </w:rPr>
        <w:t xml:space="preserve"> Стандарт предоставления муниципальной услуги</w:t>
      </w:r>
    </w:p>
    <w:p w:rsidR="00C4708D" w:rsidRPr="00C4708D" w:rsidRDefault="00C4708D" w:rsidP="00C4708D">
      <w:pPr>
        <w:ind w:firstLine="720"/>
        <w:jc w:val="center"/>
        <w:rPr>
          <w:b/>
          <w:bCs/>
          <w:sz w:val="28"/>
          <w:szCs w:val="28"/>
        </w:rPr>
      </w:pP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b/>
          <w:sz w:val="28"/>
          <w:szCs w:val="28"/>
        </w:rPr>
        <w:t>2.1.</w:t>
      </w:r>
      <w:r w:rsidRPr="00C4708D">
        <w:rPr>
          <w:sz w:val="28"/>
          <w:szCs w:val="28"/>
        </w:rPr>
        <w:t xml:space="preserve"> </w:t>
      </w:r>
      <w:r w:rsidRPr="00C4708D">
        <w:rPr>
          <w:b/>
          <w:sz w:val="28"/>
          <w:szCs w:val="28"/>
        </w:rPr>
        <w:t>Наименование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2.1.1. Наименование муниципальной услуги «Присвоение адреса объекту адресации, изменение, аннулирование адреса на терри</w:t>
      </w:r>
      <w:r w:rsidR="008A1734">
        <w:rPr>
          <w:sz w:val="28"/>
          <w:szCs w:val="28"/>
        </w:rPr>
        <w:t xml:space="preserve">тории </w:t>
      </w:r>
      <w:proofErr w:type="spellStart"/>
      <w:r w:rsidR="008A1734">
        <w:rPr>
          <w:sz w:val="28"/>
          <w:szCs w:val="28"/>
        </w:rPr>
        <w:t>Трегубовского</w:t>
      </w:r>
      <w:proofErr w:type="spellEnd"/>
      <w:r w:rsidR="008A1734">
        <w:rPr>
          <w:sz w:val="28"/>
          <w:szCs w:val="28"/>
        </w:rPr>
        <w:t xml:space="preserve"> сельского поселения</w:t>
      </w:r>
      <w:r w:rsidRPr="00C4708D">
        <w:rPr>
          <w:sz w:val="28"/>
          <w:szCs w:val="28"/>
        </w:rPr>
        <w:t>».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2.2. 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2.2.1. Муниципальную услугу предоставляет</w:t>
      </w:r>
      <w:r w:rsidR="00592BB9">
        <w:rPr>
          <w:sz w:val="28"/>
          <w:szCs w:val="28"/>
        </w:rPr>
        <w:t xml:space="preserve"> Администрация </w:t>
      </w:r>
      <w:proofErr w:type="spellStart"/>
      <w:r w:rsidR="00592BB9">
        <w:rPr>
          <w:sz w:val="28"/>
          <w:szCs w:val="28"/>
        </w:rPr>
        <w:t>Трегубовского</w:t>
      </w:r>
      <w:proofErr w:type="spellEnd"/>
      <w:r w:rsidR="00592BB9">
        <w:rPr>
          <w:sz w:val="28"/>
          <w:szCs w:val="28"/>
        </w:rPr>
        <w:t xml:space="preserve"> сельского поселения</w:t>
      </w:r>
      <w:r w:rsidRPr="00C4708D">
        <w:rPr>
          <w:sz w:val="28"/>
          <w:szCs w:val="28"/>
        </w:rPr>
        <w:t xml:space="preserve">. 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i/>
          <w:color w:val="FF0000"/>
          <w:sz w:val="28"/>
          <w:szCs w:val="28"/>
        </w:rPr>
      </w:pPr>
      <w:r w:rsidRPr="00C4708D">
        <w:rPr>
          <w:sz w:val="28"/>
          <w:szCs w:val="28"/>
        </w:rPr>
        <w:t>Документы, необходимые для предоставления муниципальной услуги, могут быть поданы через МФЦ.</w:t>
      </w:r>
    </w:p>
    <w:p w:rsidR="00C4708D" w:rsidRPr="00C4708D" w:rsidRDefault="00C4708D" w:rsidP="00C4708D">
      <w:pPr>
        <w:ind w:firstLine="720"/>
        <w:jc w:val="both"/>
        <w:rPr>
          <w:bCs/>
          <w:iCs/>
          <w:sz w:val="28"/>
          <w:szCs w:val="28"/>
        </w:rPr>
      </w:pPr>
      <w:r w:rsidRPr="00C4708D">
        <w:rPr>
          <w:bCs/>
          <w:iCs/>
          <w:sz w:val="28"/>
          <w:szCs w:val="28"/>
        </w:rPr>
        <w:t>2.2.2. Должностные лица, ответственные за предоставление муниципальной услуги, определяются решением Уполномоченного органа, которое размещается на официальном сайте Уполномоченного органа, на информационном стенде в помещении Уполномоченного органа.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bCs/>
          <w:iCs/>
          <w:sz w:val="28"/>
          <w:szCs w:val="28"/>
        </w:rPr>
        <w:t>2.</w:t>
      </w:r>
      <w:r w:rsidRPr="00C4708D">
        <w:rPr>
          <w:sz w:val="28"/>
          <w:szCs w:val="28"/>
        </w:rPr>
        <w:t>2.3. При предоставлении муниципальной услуги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2.2.4. При предоставлении муниципальной услуги осуществляется взаимодействие </w:t>
      </w:r>
      <w:proofErr w:type="gramStart"/>
      <w:r w:rsidRPr="00C4708D">
        <w:rPr>
          <w:sz w:val="28"/>
          <w:szCs w:val="28"/>
          <w:lang w:eastAsia="en-US"/>
        </w:rPr>
        <w:t>с</w:t>
      </w:r>
      <w:proofErr w:type="gramEnd"/>
      <w:r w:rsidRPr="00C4708D">
        <w:rPr>
          <w:sz w:val="28"/>
          <w:szCs w:val="28"/>
          <w:lang w:eastAsia="en-US"/>
        </w:rPr>
        <w:t>:</w:t>
      </w:r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Управлением Федеральной службы государственной регистрации, кадастра и картографии по Новгородской области;</w:t>
      </w:r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Новгородской области;</w:t>
      </w:r>
    </w:p>
    <w:p w:rsidR="00C4708D" w:rsidRPr="00C4708D" w:rsidRDefault="00C4708D" w:rsidP="00C4708D">
      <w:pPr>
        <w:pStyle w:val="a7"/>
        <w:ind w:firstLine="720"/>
        <w:rPr>
          <w:sz w:val="28"/>
          <w:szCs w:val="28"/>
        </w:rPr>
      </w:pPr>
      <w:r w:rsidRPr="00C4708D">
        <w:rPr>
          <w:sz w:val="28"/>
          <w:szCs w:val="28"/>
          <w:lang w:eastAsia="en-US"/>
        </w:rPr>
        <w:t>Новгородским филиалом федерального государственного унитарного предприятия «</w:t>
      </w:r>
      <w:proofErr w:type="spellStart"/>
      <w:r w:rsidRPr="00C4708D">
        <w:rPr>
          <w:sz w:val="28"/>
          <w:szCs w:val="28"/>
          <w:lang w:eastAsia="en-US"/>
        </w:rPr>
        <w:t>Ростехинвентаризация</w:t>
      </w:r>
      <w:proofErr w:type="spellEnd"/>
      <w:r w:rsidRPr="00C4708D">
        <w:rPr>
          <w:sz w:val="28"/>
          <w:szCs w:val="28"/>
          <w:lang w:eastAsia="en-US"/>
        </w:rPr>
        <w:t xml:space="preserve"> - Федеральное БТИ».</w:t>
      </w:r>
    </w:p>
    <w:p w:rsidR="00C4708D" w:rsidRPr="00C4708D" w:rsidRDefault="00C4708D" w:rsidP="00C4708D">
      <w:pPr>
        <w:pStyle w:val="a7"/>
        <w:ind w:firstLine="720"/>
        <w:rPr>
          <w:b/>
          <w:bCs/>
          <w:sz w:val="28"/>
          <w:szCs w:val="28"/>
        </w:rPr>
      </w:pPr>
      <w:r w:rsidRPr="00C4708D">
        <w:rPr>
          <w:b/>
          <w:bCs/>
          <w:sz w:val="28"/>
          <w:szCs w:val="28"/>
        </w:rPr>
        <w:t>2.3.Результат предоставления муниципальной услуги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Результатом предоставления муниципальной услуги является выдача заявителю постановления о присвоении, изменении, аннулировании </w:t>
      </w:r>
      <w:r w:rsidRPr="00C4708D">
        <w:rPr>
          <w:b/>
          <w:color w:val="000000"/>
          <w:sz w:val="28"/>
          <w:szCs w:val="28"/>
        </w:rPr>
        <w:t xml:space="preserve"> </w:t>
      </w:r>
      <w:r w:rsidRPr="00C4708D">
        <w:rPr>
          <w:color w:val="000000"/>
          <w:sz w:val="28"/>
          <w:szCs w:val="28"/>
        </w:rPr>
        <w:t>адреса объекту адресации  либо направление решения об отказе в предоставлении муниципальной услуги.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08D">
        <w:rPr>
          <w:rFonts w:ascii="Times New Roman" w:hAnsi="Times New Roman" w:cs="Times New Roman"/>
          <w:b/>
          <w:sz w:val="28"/>
          <w:szCs w:val="28"/>
        </w:rPr>
        <w:t>2.4.Срок предоставления муниципальной услуги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Срок предоставления муниципальной услуги составляет</w:t>
      </w:r>
      <w:r w:rsidRPr="00C4708D">
        <w:rPr>
          <w:bCs/>
          <w:sz w:val="28"/>
          <w:szCs w:val="28"/>
        </w:rPr>
        <w:t xml:space="preserve"> не более </w:t>
      </w:r>
      <w:r w:rsidRPr="00C4708D">
        <w:rPr>
          <w:sz w:val="28"/>
          <w:szCs w:val="28"/>
        </w:rPr>
        <w:t>10 рабочих дней со дня поступления заявления и документов, обязанность по представлению которых возложена на заявителя, в орган, предоставляющий муниципальную услугу.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4708D">
        <w:rPr>
          <w:sz w:val="28"/>
          <w:szCs w:val="28"/>
        </w:rPr>
        <w:t xml:space="preserve">В случае представления заявителем документов, необходимых в соответствии с нормативными правовыми актами для предоставления </w:t>
      </w:r>
      <w:r w:rsidRPr="00C4708D">
        <w:rPr>
          <w:sz w:val="28"/>
          <w:szCs w:val="28"/>
        </w:rPr>
        <w:lastRenderedPageBreak/>
        <w:t xml:space="preserve">муниципальной услуги, через МФЦ срок принятия </w:t>
      </w:r>
      <w:r w:rsidRPr="00C4708D">
        <w:rPr>
          <w:color w:val="000000"/>
          <w:sz w:val="28"/>
          <w:szCs w:val="28"/>
        </w:rPr>
        <w:t>решения о предоставлении муниципальной услуги или об отказе в</w:t>
      </w:r>
      <w:r w:rsidRPr="00C4708D">
        <w:rPr>
          <w:color w:val="FF0000"/>
          <w:sz w:val="28"/>
          <w:szCs w:val="28"/>
        </w:rPr>
        <w:t xml:space="preserve"> </w:t>
      </w:r>
      <w:r w:rsidRPr="00C4708D">
        <w:rPr>
          <w:color w:val="000000"/>
          <w:sz w:val="28"/>
          <w:szCs w:val="28"/>
        </w:rPr>
        <w:t>предоставлении муниципальной услуги</w:t>
      </w:r>
      <w:r w:rsidRPr="00C4708D">
        <w:rPr>
          <w:sz w:val="28"/>
          <w:szCs w:val="28"/>
        </w:rPr>
        <w:t xml:space="preserve"> исчисляется со дня </w:t>
      </w:r>
      <w:r w:rsidRPr="00C4708D">
        <w:rPr>
          <w:color w:val="000000"/>
          <w:sz w:val="28"/>
          <w:szCs w:val="28"/>
          <w:shd w:val="clear" w:color="auto" w:fill="FFFFFF"/>
        </w:rPr>
        <w:t>поступления их в Уполномоченный орган.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Срок исправления опечаток и ошибок, допущенных при оформлении документов, выданных в результате предоставления муниципальной услуги, не должен превышать 3 рабочих дней со дня обнаружения опечатки и (или) ошибки или получения от заявителя в письменной форме заявления об опечатке и (или) ошибке в записях.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eastAsia="en-US"/>
        </w:rPr>
      </w:pPr>
      <w:r w:rsidRPr="00C4708D">
        <w:rPr>
          <w:b/>
          <w:sz w:val="28"/>
          <w:szCs w:val="28"/>
          <w:lang w:eastAsia="en-US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10" w:history="1">
        <w:r w:rsidR="00C4708D" w:rsidRPr="00C4708D">
          <w:rPr>
            <w:sz w:val="28"/>
            <w:szCs w:val="28"/>
            <w:lang w:eastAsia="en-US"/>
          </w:rPr>
          <w:t>Конституцией</w:t>
        </w:r>
      </w:hyperlink>
      <w:r w:rsidR="00C4708D" w:rsidRPr="00C4708D">
        <w:rPr>
          <w:sz w:val="28"/>
          <w:szCs w:val="28"/>
          <w:lang w:eastAsia="en-US"/>
        </w:rPr>
        <w:t xml:space="preserve"> Российской Федерации (Российская газета, 1993, № 237);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Градостроительным </w:t>
      </w:r>
      <w:hyperlink r:id="rId11" w:history="1">
        <w:r w:rsidRPr="00C4708D">
          <w:rPr>
            <w:sz w:val="28"/>
            <w:szCs w:val="28"/>
            <w:lang w:eastAsia="en-US"/>
          </w:rPr>
          <w:t>кодексом</w:t>
        </w:r>
      </w:hyperlink>
      <w:r w:rsidRPr="00C4708D">
        <w:rPr>
          <w:sz w:val="28"/>
          <w:szCs w:val="28"/>
          <w:lang w:eastAsia="en-US"/>
        </w:rPr>
        <w:t xml:space="preserve"> Российской Федерации (Собрание законодательства Российской Федерации, 2005, № 1, ст. 16);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</w:rPr>
        <w:t xml:space="preserve">Земельным кодексом Российской Федерации </w:t>
      </w:r>
      <w:r w:rsidRPr="00C4708D">
        <w:rPr>
          <w:sz w:val="28"/>
          <w:szCs w:val="28"/>
          <w:lang w:eastAsia="en-US"/>
        </w:rPr>
        <w:t>(Собрание законодательства Российской Федерации, 2001, № 44, ст. 4147);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Федеральным </w:t>
      </w:r>
      <w:hyperlink r:id="rId12" w:history="1">
        <w:r w:rsidRPr="00C4708D">
          <w:rPr>
            <w:sz w:val="28"/>
            <w:szCs w:val="28"/>
            <w:lang w:eastAsia="en-US"/>
          </w:rPr>
          <w:t>законом</w:t>
        </w:r>
      </w:hyperlink>
      <w:r w:rsidRPr="00C4708D">
        <w:rPr>
          <w:sz w:val="28"/>
          <w:szCs w:val="28"/>
          <w:lang w:eastAsia="en-US"/>
        </w:rPr>
        <w:t xml:space="preserve"> от 6 октября 2003 г.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Федеральным </w:t>
      </w:r>
      <w:hyperlink r:id="rId13" w:history="1">
        <w:r w:rsidRPr="00C4708D">
          <w:rPr>
            <w:sz w:val="28"/>
            <w:szCs w:val="28"/>
            <w:lang w:eastAsia="en-US"/>
          </w:rPr>
          <w:t>законом</w:t>
        </w:r>
      </w:hyperlink>
      <w:r w:rsidRPr="00C4708D">
        <w:rPr>
          <w:sz w:val="28"/>
          <w:szCs w:val="28"/>
          <w:lang w:eastAsia="en-US"/>
        </w:rPr>
        <w:t xml:space="preserve"> от 27 июля 2006 г. № 152-ФЗ «О персональных данных» (Собрание законодательства Российской Федерации, 2006, № 31, ст. 3451);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Федеральным </w:t>
      </w:r>
      <w:hyperlink r:id="rId14" w:history="1">
        <w:r w:rsidRPr="00C4708D">
          <w:rPr>
            <w:sz w:val="28"/>
            <w:szCs w:val="28"/>
            <w:lang w:eastAsia="en-US"/>
          </w:rPr>
          <w:t>законом</w:t>
        </w:r>
      </w:hyperlink>
      <w:r w:rsidRPr="00C4708D">
        <w:rPr>
          <w:sz w:val="28"/>
          <w:szCs w:val="28"/>
          <w:lang w:eastAsia="en-US"/>
        </w:rPr>
        <w:t xml:space="preserve">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(Собрание законодательства Российской Федерации, 30.12.2013, № 52, ст. 7008);</w:t>
      </w:r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15" w:history="1">
        <w:r w:rsidR="00C4708D" w:rsidRPr="00C4708D">
          <w:rPr>
            <w:sz w:val="28"/>
            <w:szCs w:val="28"/>
            <w:lang w:eastAsia="en-US"/>
          </w:rPr>
          <w:t>Постановлением</w:t>
        </w:r>
      </w:hyperlink>
      <w:r w:rsidR="00C4708D" w:rsidRPr="00C4708D">
        <w:rPr>
          <w:sz w:val="28"/>
          <w:szCs w:val="28"/>
          <w:lang w:eastAsia="en-US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 38, ст. 4823);</w:t>
      </w:r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16" w:history="1">
        <w:r w:rsidR="00C4708D" w:rsidRPr="00C4708D">
          <w:rPr>
            <w:sz w:val="28"/>
            <w:szCs w:val="28"/>
            <w:lang w:eastAsia="en-US"/>
          </w:rPr>
          <w:t>Постановлением</w:t>
        </w:r>
      </w:hyperlink>
      <w:r w:rsidR="00C4708D" w:rsidRPr="00C4708D">
        <w:rPr>
          <w:sz w:val="28"/>
          <w:szCs w:val="28"/>
          <w:lang w:eastAsia="en-US"/>
        </w:rPr>
        <w:t xml:space="preserve"> Правительства Российской Федерации от 19 ноября 2014 г. № 1221 «Об утверждении Правил присвоения, изменения и аннулирования адресов» (Собрание законодательства Российской Федерации, 2014, № 48, ст. 6861);</w:t>
      </w:r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17" w:history="1">
        <w:proofErr w:type="gramStart"/>
        <w:r w:rsidR="00C4708D" w:rsidRPr="00C4708D">
          <w:rPr>
            <w:sz w:val="28"/>
            <w:szCs w:val="28"/>
            <w:lang w:eastAsia="en-US"/>
          </w:rPr>
          <w:t>Приказом</w:t>
        </w:r>
      </w:hyperlink>
      <w:r w:rsidR="00C4708D" w:rsidRPr="00C4708D">
        <w:rPr>
          <w:sz w:val="28"/>
          <w:szCs w:val="28"/>
          <w:lang w:eastAsia="en-US"/>
        </w:rPr>
        <w:t xml:space="preserve">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аннулирования его адреса» (зарегистрирован в Министерстве юстиции Российской Федерации 9 февраля </w:t>
      </w:r>
      <w:r w:rsidR="00C4708D" w:rsidRPr="00C4708D">
        <w:rPr>
          <w:sz w:val="28"/>
          <w:szCs w:val="28"/>
          <w:lang w:eastAsia="en-US"/>
        </w:rPr>
        <w:lastRenderedPageBreak/>
        <w:t>2015 г., регистрационный № 35948; Официальный интернет-портал правовой информации http://www.pravo.gov.ru, 12 февраля 2015 г.);</w:t>
      </w:r>
      <w:proofErr w:type="gramEnd"/>
    </w:p>
    <w:p w:rsidR="00C4708D" w:rsidRPr="00C4708D" w:rsidRDefault="0045653A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hyperlink r:id="rId18" w:history="1">
        <w:r w:rsidR="00C4708D" w:rsidRPr="00C4708D">
          <w:rPr>
            <w:sz w:val="28"/>
            <w:szCs w:val="28"/>
            <w:lang w:eastAsia="en-US"/>
          </w:rPr>
          <w:t>Приказом</w:t>
        </w:r>
      </w:hyperlink>
      <w:r w:rsidR="00C4708D" w:rsidRPr="00C4708D">
        <w:rPr>
          <w:sz w:val="28"/>
          <w:szCs w:val="28"/>
          <w:lang w:eastAsia="en-US"/>
        </w:rPr>
        <w:t xml:space="preserve">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C4708D" w:rsidRPr="00C4708D">
        <w:rPr>
          <w:sz w:val="28"/>
          <w:szCs w:val="28"/>
          <w:lang w:eastAsia="en-US"/>
        </w:rPr>
        <w:t>адресообразующих</w:t>
      </w:r>
      <w:proofErr w:type="spellEnd"/>
      <w:r w:rsidR="00C4708D" w:rsidRPr="00C4708D">
        <w:rPr>
          <w:sz w:val="28"/>
          <w:szCs w:val="28"/>
          <w:lang w:eastAsia="en-US"/>
        </w:rPr>
        <w:t xml:space="preserve"> элементов» («Российская газета», № 294, 28.12.2015);</w:t>
      </w:r>
    </w:p>
    <w:p w:rsidR="00C4708D" w:rsidRPr="00C4708D" w:rsidRDefault="00C4708D" w:rsidP="00C4708D">
      <w:pPr>
        <w:pStyle w:val="31"/>
        <w:ind w:firstLine="720"/>
        <w:rPr>
          <w:szCs w:val="28"/>
        </w:rPr>
      </w:pPr>
      <w:r w:rsidRPr="00C4708D">
        <w:rPr>
          <w:szCs w:val="28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актами.</w:t>
      </w:r>
    </w:p>
    <w:p w:rsidR="00C4708D" w:rsidRPr="00C4708D" w:rsidRDefault="00C4708D" w:rsidP="00C4708D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C4708D">
        <w:rPr>
          <w:b/>
          <w:bCs/>
          <w:sz w:val="28"/>
          <w:szCs w:val="28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2.6.1. Для предоставления муниципальной услуги заявителям необходимо представить следующие документы: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заявление </w:t>
      </w:r>
      <w:r w:rsidRPr="00C4708D">
        <w:rPr>
          <w:color w:val="000000"/>
          <w:sz w:val="28"/>
          <w:szCs w:val="28"/>
          <w:lang w:eastAsia="en-US"/>
        </w:rPr>
        <w:t xml:space="preserve">по </w:t>
      </w:r>
      <w:hyperlink r:id="rId19" w:history="1">
        <w:r w:rsidRPr="00C4708D">
          <w:rPr>
            <w:color w:val="000000"/>
            <w:sz w:val="28"/>
            <w:szCs w:val="28"/>
            <w:lang w:eastAsia="en-US"/>
          </w:rPr>
          <w:t>форме</w:t>
        </w:r>
      </w:hyperlink>
      <w:r w:rsidRPr="00C4708D">
        <w:rPr>
          <w:sz w:val="28"/>
          <w:szCs w:val="28"/>
          <w:lang w:eastAsia="en-US"/>
        </w:rPr>
        <w:t>, утвержденной Приказом Министерства финансов Российской Федерации от 11.12.2014 № 146н;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доверенность, выданную представителю заявителя, оформленную в порядке, предусмотренном законодательством Российской Федерации (при представлении заявления представителем физического лица);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документ, подтверждающий полномочия представителя юридического лица действовать от имени этого юридического лица, или копию этого документа, заверенную печатью (при наличии) и подписью руководителя этого юридического лица (при представлении заявления представителем юридического лица).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2.6.2. 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2.6.3. Лицо, имеющее право действовать без доверенности от имени юридического лица, сообщает реквизиты свидетельства о государственной регистрации юридического лица.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 2.6.4.Документы, необходимые для предоставления муниципальной услуги, могут быть поданы непосредственно в Уполномоченный орган, через МФЦ, почтовым отправлением, в форме электронных документов.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lastRenderedPageBreak/>
        <w:t>2.6.5. Для получения муниципальной услуги в электронном виде заявителям предоставляется возможность направить заявление и документы через</w:t>
      </w:r>
      <w:r w:rsidRPr="00C4708D">
        <w:rPr>
          <w:sz w:val="28"/>
          <w:szCs w:val="28"/>
        </w:rPr>
        <w:t xml:space="preserve"> портал федеральной информационной адресной системы в информационно-телекоммуникационной сети «Интернет» (далее - портал адресной системы),</w:t>
      </w:r>
      <w:r w:rsidRPr="00C4708D">
        <w:rPr>
          <w:color w:val="000000"/>
          <w:sz w:val="28"/>
          <w:szCs w:val="28"/>
        </w:rPr>
        <w:t xml:space="preserve"> Единый портал, Региональный портал путем заполнения специальной интерактивной формы, которая обеспечивает идентификацию заявителя. На Едином портале и Региональном портале, </w:t>
      </w:r>
      <w:r w:rsidRPr="00C4708D">
        <w:rPr>
          <w:sz w:val="28"/>
          <w:szCs w:val="28"/>
        </w:rPr>
        <w:t>портале адресной системы</w:t>
      </w:r>
      <w:r w:rsidRPr="00C4708D">
        <w:rPr>
          <w:color w:val="000000"/>
          <w:sz w:val="28"/>
          <w:szCs w:val="28"/>
        </w:rPr>
        <w:t xml:space="preserve">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C4708D" w:rsidRPr="00C4708D" w:rsidRDefault="00C4708D" w:rsidP="00C4708D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08D">
        <w:rPr>
          <w:rFonts w:ascii="Times New Roman" w:hAnsi="Times New Roman" w:cs="Times New Roman"/>
          <w:b/>
          <w:sz w:val="28"/>
          <w:szCs w:val="28"/>
        </w:rPr>
        <w:t>2.7.Исчерпывающий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2.7.1.Документы, которые заявитель вправе представить по собственной инициативе, так как они подлежат представлению в рамках межведомственного  информационного взаимодействия: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правоустанавливающие и (или) </w:t>
      </w:r>
      <w:proofErr w:type="spellStart"/>
      <w:r w:rsidRPr="00C4708D">
        <w:rPr>
          <w:sz w:val="28"/>
          <w:szCs w:val="28"/>
          <w:lang w:eastAsia="en-US"/>
        </w:rPr>
        <w:t>правоудостоверяющие</w:t>
      </w:r>
      <w:proofErr w:type="spellEnd"/>
      <w:r w:rsidRPr="00C4708D">
        <w:rPr>
          <w:sz w:val="28"/>
          <w:szCs w:val="28"/>
          <w:lang w:eastAsia="en-US"/>
        </w:rPr>
        <w:t xml:space="preserve"> документы на объект (объекты) адресации;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выписки из Единого государственного реестра недвижимости об основных характеристиках и зарегистрированных правах на объекты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адресации);</w:t>
      </w:r>
    </w:p>
    <w:p w:rsidR="00C4708D" w:rsidRPr="00C4708D" w:rsidRDefault="00C4708D" w:rsidP="00C4708D">
      <w:pPr>
        <w:pStyle w:val="a7"/>
        <w:ind w:firstLine="720"/>
        <w:jc w:val="both"/>
        <w:rPr>
          <w:bCs/>
          <w:color w:val="000000"/>
          <w:sz w:val="28"/>
          <w:szCs w:val="28"/>
        </w:rPr>
      </w:pPr>
      <w:r w:rsidRPr="00C4708D">
        <w:rPr>
          <w:sz w:val="28"/>
          <w:szCs w:val="28"/>
          <w:lang w:eastAsia="en-US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Pr="00C4708D">
        <w:rPr>
          <w:bCs/>
          <w:color w:val="000000"/>
          <w:sz w:val="28"/>
          <w:szCs w:val="28"/>
        </w:rPr>
        <w:t xml:space="preserve"> 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адресации (в случае присвоения адреса объекту адресации, поставленному на кадастровый учет);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акт приемочной комиссии при переустройстве и (или) перепланировке помещения, приводящих к образованию одного и более новых объектов </w:t>
      </w:r>
      <w:r w:rsidRPr="00C4708D">
        <w:rPr>
          <w:sz w:val="28"/>
          <w:szCs w:val="28"/>
          <w:lang w:eastAsia="en-US"/>
        </w:rPr>
        <w:lastRenderedPageBreak/>
        <w:t>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уведомление об отсутствии в государственном реестре недвижимости запрашиваемых сведений по объекту адресации (в случае отказа в осуществлении кадастрового учета объекта адресации по основаниям, указанным в статье 26 Федерального закона от 13 июля 2015 года № 218-ФЗ «О государственной регистрации недвижимости»);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недвижимости, который снят с учета (в случае аннулирования адреса объекта адресации при прекращении его существования).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2.7.2. В случае</w:t>
      </w:r>
      <w:proofErr w:type="gramStart"/>
      <w:r w:rsidRPr="00C4708D">
        <w:rPr>
          <w:sz w:val="28"/>
          <w:szCs w:val="28"/>
          <w:lang w:eastAsia="en-US"/>
        </w:rPr>
        <w:t>,</w:t>
      </w:r>
      <w:proofErr w:type="gramEnd"/>
      <w:r w:rsidRPr="00C4708D">
        <w:rPr>
          <w:sz w:val="28"/>
          <w:szCs w:val="28"/>
          <w:lang w:eastAsia="en-US"/>
        </w:rPr>
        <w:t xml:space="preserve"> если заявителем не были представлены самостоятельно документы, предусмотренные под</w:t>
      </w:r>
      <w:hyperlink r:id="rId20" w:history="1">
        <w:r w:rsidRPr="00C4708D">
          <w:rPr>
            <w:color w:val="000000"/>
            <w:sz w:val="28"/>
            <w:szCs w:val="28"/>
            <w:lang w:eastAsia="en-US"/>
          </w:rPr>
          <w:t>пунктом 2.7.1</w:t>
        </w:r>
      </w:hyperlink>
      <w:r w:rsidRPr="00C4708D">
        <w:rPr>
          <w:color w:val="000000"/>
          <w:sz w:val="28"/>
          <w:szCs w:val="28"/>
          <w:lang w:eastAsia="en-US"/>
        </w:rPr>
        <w:t xml:space="preserve"> </w:t>
      </w:r>
      <w:r w:rsidRPr="00C4708D">
        <w:rPr>
          <w:sz w:val="28"/>
          <w:szCs w:val="28"/>
          <w:lang w:eastAsia="en-US"/>
        </w:rPr>
        <w:t>настоящего Административного регламента, указанные документы запрашиваются Уполномоченным органом в органах (учреждениях) посредством межведомственного информационного взаимодействия.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2.7.3. </w:t>
      </w:r>
      <w:proofErr w:type="gramStart"/>
      <w:r w:rsidRPr="00C4708D">
        <w:rPr>
          <w:sz w:val="28"/>
          <w:szCs w:val="28"/>
          <w:lang w:eastAsia="en-US"/>
        </w:rPr>
        <w:t>Заявители при подаче заявления вправе приложить к нему документы, указанные в под</w:t>
      </w:r>
      <w:hyperlink r:id="rId21" w:history="1">
        <w:r w:rsidRPr="00C4708D">
          <w:rPr>
            <w:sz w:val="28"/>
            <w:szCs w:val="28"/>
            <w:lang w:eastAsia="en-US"/>
          </w:rPr>
          <w:t>пункте 2.7.1</w:t>
        </w:r>
      </w:hyperlink>
      <w:r w:rsidRPr="00C4708D">
        <w:rPr>
          <w:sz w:val="28"/>
          <w:szCs w:val="28"/>
          <w:lang w:eastAsia="en-US"/>
        </w:rPr>
        <w:t xml:space="preserve">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2.7.4. Непредставление заявителем документов, указанных в </w:t>
      </w:r>
      <w:hyperlink r:id="rId22" w:history="1">
        <w:r w:rsidRPr="00C4708D">
          <w:rPr>
            <w:color w:val="000000"/>
            <w:sz w:val="28"/>
            <w:szCs w:val="28"/>
            <w:lang w:eastAsia="en-US"/>
          </w:rPr>
          <w:t>подпункте 2.7</w:t>
        </w:r>
      </w:hyperlink>
      <w:r w:rsidRPr="00C4708D">
        <w:rPr>
          <w:sz w:val="28"/>
          <w:szCs w:val="28"/>
        </w:rPr>
        <w:t>.1.</w:t>
      </w:r>
      <w:r w:rsidRPr="00C4708D">
        <w:rPr>
          <w:color w:val="000000"/>
          <w:sz w:val="28"/>
          <w:szCs w:val="28"/>
          <w:lang w:eastAsia="en-US"/>
        </w:rPr>
        <w:t xml:space="preserve"> </w:t>
      </w:r>
      <w:r w:rsidRPr="00C4708D">
        <w:rPr>
          <w:sz w:val="28"/>
          <w:szCs w:val="28"/>
          <w:lang w:eastAsia="en-US"/>
        </w:rPr>
        <w:t>настоящего Административного регламента, не является основанием для отказа заявителю в предоставлении муниципальной услуги.</w:t>
      </w:r>
    </w:p>
    <w:p w:rsidR="00C4708D" w:rsidRPr="00C4708D" w:rsidRDefault="00C4708D" w:rsidP="00C4708D">
      <w:pPr>
        <w:autoSpaceDE w:val="0"/>
        <w:ind w:firstLine="720"/>
        <w:jc w:val="both"/>
        <w:rPr>
          <w:b/>
          <w:bCs/>
          <w:sz w:val="28"/>
          <w:szCs w:val="28"/>
          <w:lang w:eastAsia="zh-CN"/>
        </w:rPr>
      </w:pPr>
      <w:r w:rsidRPr="00C4708D">
        <w:rPr>
          <w:b/>
          <w:bCs/>
          <w:sz w:val="28"/>
          <w:szCs w:val="28"/>
          <w:lang w:eastAsia="zh-CN"/>
        </w:rPr>
        <w:t>2.8.Указание на запрет требовать от заявителя</w:t>
      </w:r>
    </w:p>
    <w:p w:rsidR="00C4708D" w:rsidRPr="00C4708D" w:rsidRDefault="00C4708D" w:rsidP="00C4708D">
      <w:pPr>
        <w:autoSpaceDE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Запрещено требовать от заявителя:</w:t>
      </w:r>
    </w:p>
    <w:p w:rsidR="00C4708D" w:rsidRPr="00C4708D" w:rsidRDefault="00C4708D" w:rsidP="00C4708D">
      <w:pPr>
        <w:autoSpaceDE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C4708D">
        <w:rPr>
          <w:bCs/>
          <w:iCs/>
          <w:sz w:val="28"/>
          <w:szCs w:val="28"/>
        </w:rPr>
        <w:t>муниципаль</w:t>
      </w:r>
      <w:r w:rsidRPr="00C4708D">
        <w:rPr>
          <w:sz w:val="28"/>
          <w:szCs w:val="28"/>
        </w:rPr>
        <w:t>ной услуги;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4708D">
        <w:rPr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указанных в </w:t>
      </w:r>
      <w:hyperlink r:id="rId23" w:history="1">
        <w:r w:rsidRPr="00C4708D">
          <w:rPr>
            <w:sz w:val="28"/>
            <w:szCs w:val="28"/>
          </w:rPr>
          <w:t>части 6 статьи 7</w:t>
        </w:r>
      </w:hyperlink>
      <w:r w:rsidRPr="00C4708D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</w:t>
      </w:r>
      <w:proofErr w:type="gramEnd"/>
      <w:r w:rsidRPr="00C4708D">
        <w:rPr>
          <w:sz w:val="28"/>
          <w:szCs w:val="28"/>
        </w:rPr>
        <w:t xml:space="preserve"> муниципальных услуг».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2.9.Исчерпывающий перечень оснований для отказа в приеме документов, необходимых для предоставления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2.9.1.Основания для отказа в приеме документов отсутствуют.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 xml:space="preserve">2.10.Исчерпывающий перечень оснований для </w:t>
      </w:r>
      <w:r w:rsidRPr="00C4708D">
        <w:rPr>
          <w:b/>
          <w:bCs/>
          <w:sz w:val="28"/>
          <w:szCs w:val="28"/>
        </w:rPr>
        <w:t>приостановления</w:t>
      </w:r>
      <w:r w:rsidRPr="00C4708D">
        <w:rPr>
          <w:b/>
          <w:sz w:val="28"/>
          <w:szCs w:val="28"/>
        </w:rPr>
        <w:t xml:space="preserve"> или отказа в предоставлении муниципальной услуги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08D">
        <w:rPr>
          <w:rFonts w:ascii="Times New Roman" w:hAnsi="Times New Roman" w:cs="Times New Roman"/>
          <w:bCs/>
          <w:sz w:val="28"/>
          <w:szCs w:val="28"/>
        </w:rPr>
        <w:lastRenderedPageBreak/>
        <w:t>2.10.1.Основания для приостановления предоставления муниципальной услуги отсутствуют.</w:t>
      </w:r>
    </w:p>
    <w:p w:rsidR="00C4708D" w:rsidRPr="00C4708D" w:rsidRDefault="00C4708D" w:rsidP="00C4708D">
      <w:pPr>
        <w:pStyle w:val="a7"/>
        <w:ind w:firstLine="720"/>
        <w:jc w:val="both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2.10.2. Основаниями для отказа в предоставлении муниципальной услуги являются: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обращение с заявлением лица, не указанного в </w:t>
      </w:r>
      <w:hyperlink r:id="rId24" w:history="1">
        <w:r w:rsidRPr="00C4708D">
          <w:rPr>
            <w:sz w:val="28"/>
            <w:szCs w:val="28"/>
            <w:lang w:eastAsia="en-US"/>
          </w:rPr>
          <w:t>пункте 1.2</w:t>
        </w:r>
      </w:hyperlink>
      <w:r w:rsidRPr="00C4708D">
        <w:rPr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C4708D">
        <w:rPr>
          <w:sz w:val="28"/>
          <w:szCs w:val="28"/>
          <w:lang w:eastAsia="en-US"/>
        </w:rPr>
        <w:t>необходимых</w:t>
      </w:r>
      <w:proofErr w:type="gramEnd"/>
      <w:r w:rsidRPr="00C4708D">
        <w:rPr>
          <w:sz w:val="28"/>
          <w:szCs w:val="28"/>
          <w:lang w:eastAsia="en-US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нарушение порядка выдачи документов, установленного законодательством Российской Федерации,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отсутствие случаев и условий для присвоения объекту адресации адреса или аннулирования его адреса, указанных в </w:t>
      </w:r>
      <w:hyperlink r:id="rId25" w:history="1">
        <w:r w:rsidRPr="00C4708D">
          <w:rPr>
            <w:sz w:val="28"/>
            <w:szCs w:val="28"/>
            <w:lang w:eastAsia="en-US"/>
          </w:rPr>
          <w:t>пунктах 5</w:t>
        </w:r>
      </w:hyperlink>
      <w:r w:rsidRPr="00C4708D">
        <w:rPr>
          <w:sz w:val="28"/>
          <w:szCs w:val="28"/>
          <w:lang w:eastAsia="en-US"/>
        </w:rPr>
        <w:t xml:space="preserve">, </w:t>
      </w:r>
      <w:hyperlink r:id="rId26" w:history="1">
        <w:r w:rsidRPr="00C4708D">
          <w:rPr>
            <w:sz w:val="28"/>
            <w:szCs w:val="28"/>
            <w:lang w:eastAsia="en-US"/>
          </w:rPr>
          <w:t>8</w:t>
        </w:r>
      </w:hyperlink>
      <w:r w:rsidRPr="00C4708D">
        <w:rPr>
          <w:sz w:val="28"/>
          <w:szCs w:val="28"/>
          <w:lang w:eastAsia="en-US"/>
        </w:rPr>
        <w:t xml:space="preserve"> - </w:t>
      </w:r>
      <w:hyperlink r:id="rId27" w:history="1">
        <w:r w:rsidRPr="00C4708D">
          <w:rPr>
            <w:sz w:val="28"/>
            <w:szCs w:val="28"/>
            <w:lang w:eastAsia="en-US"/>
          </w:rPr>
          <w:t>11</w:t>
        </w:r>
      </w:hyperlink>
      <w:r w:rsidRPr="00C4708D">
        <w:rPr>
          <w:sz w:val="28"/>
          <w:szCs w:val="28"/>
          <w:lang w:eastAsia="en-US"/>
        </w:rPr>
        <w:t xml:space="preserve"> и </w:t>
      </w:r>
      <w:hyperlink r:id="rId28" w:history="1">
        <w:r w:rsidRPr="00C4708D">
          <w:rPr>
            <w:sz w:val="28"/>
            <w:szCs w:val="28"/>
            <w:lang w:eastAsia="en-US"/>
          </w:rPr>
          <w:t>14</w:t>
        </w:r>
      </w:hyperlink>
      <w:r w:rsidRPr="00C4708D">
        <w:rPr>
          <w:sz w:val="28"/>
          <w:szCs w:val="28"/>
          <w:lang w:eastAsia="en-US"/>
        </w:rPr>
        <w:t xml:space="preserve"> - </w:t>
      </w:r>
      <w:hyperlink r:id="rId29" w:history="1">
        <w:r w:rsidRPr="00C4708D">
          <w:rPr>
            <w:sz w:val="28"/>
            <w:szCs w:val="28"/>
            <w:lang w:eastAsia="en-US"/>
          </w:rPr>
          <w:t>18</w:t>
        </w:r>
      </w:hyperlink>
      <w:r w:rsidRPr="00C4708D">
        <w:rPr>
          <w:sz w:val="28"/>
          <w:szCs w:val="28"/>
          <w:lang w:eastAsia="en-US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г. № 1221.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2.10.3.Заявитель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2.11.Перечень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2.11.1. Услуг, которые являются необходимыми и обязательными для предоставления муниципальной услуги, не предусмотрено.</w:t>
      </w:r>
    </w:p>
    <w:p w:rsidR="00C4708D" w:rsidRPr="00C4708D" w:rsidRDefault="00C4708D" w:rsidP="00C4708D">
      <w:pPr>
        <w:keepNext/>
        <w:tabs>
          <w:tab w:val="num" w:pos="0"/>
        </w:tabs>
        <w:ind w:firstLine="720"/>
        <w:jc w:val="both"/>
        <w:outlineLvl w:val="3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2.12.Размер платы, взимаемой с заявителя при предоставлении муниципальной услуги, и способы ее взимания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 CYR"/>
          <w:bCs/>
          <w:sz w:val="28"/>
          <w:szCs w:val="28"/>
        </w:rPr>
      </w:pPr>
      <w:r w:rsidRPr="00C4708D">
        <w:rPr>
          <w:rFonts w:cs="Times New Roman CYR"/>
          <w:bCs/>
          <w:sz w:val="28"/>
          <w:szCs w:val="28"/>
        </w:rPr>
        <w:t>2.12.1.Муниципальная услуга предоставляется бесплатно.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2.13.Максимальный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C4708D" w:rsidRPr="00C4708D" w:rsidRDefault="00C4708D" w:rsidP="00C4708D">
      <w:pPr>
        <w:pStyle w:val="a7"/>
        <w:ind w:firstLine="720"/>
        <w:jc w:val="both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2.13.1. 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предоставления такой услуги не должен превышать 15 (пятнадцати) минут.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2.14.Срок и порядок регистрации заявления заявителя о предоставлении муниципальной услуги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08D">
        <w:rPr>
          <w:rFonts w:ascii="Times New Roman" w:hAnsi="Times New Roman" w:cs="Times New Roman"/>
          <w:bCs/>
          <w:sz w:val="28"/>
          <w:szCs w:val="28"/>
        </w:rPr>
        <w:t xml:space="preserve">2.14.1.Заявление заявителя о предоставлении муниципальной услуги регистрируется в день обращения заявителя за предоставлением </w:t>
      </w:r>
      <w:r w:rsidRPr="00C4708D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услуги в Уполномоченный орган.</w:t>
      </w:r>
    </w:p>
    <w:p w:rsidR="00C4708D" w:rsidRPr="00C4708D" w:rsidRDefault="00C4708D" w:rsidP="00C4708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C4708D">
        <w:rPr>
          <w:rFonts w:ascii="Times New Roman" w:hAnsi="Times New Roman"/>
          <w:sz w:val="28"/>
          <w:szCs w:val="28"/>
        </w:rPr>
        <w:t>2.14.2.Регистрация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C4708D">
        <w:rPr>
          <w:color w:val="000000"/>
          <w:sz w:val="28"/>
          <w:szCs w:val="28"/>
        </w:rPr>
        <w:t xml:space="preserve">2.14.3.Регистрация заявления заявителя о предоставлении муниципальной услуги, направленного заявителем в форме электронного документа с использованием </w:t>
      </w:r>
      <w:r w:rsidRPr="00C4708D">
        <w:rPr>
          <w:sz w:val="28"/>
          <w:szCs w:val="28"/>
        </w:rPr>
        <w:t>портала адресной системы</w:t>
      </w:r>
      <w:r w:rsidRPr="00C4708D">
        <w:rPr>
          <w:color w:val="000000"/>
          <w:sz w:val="28"/>
          <w:szCs w:val="28"/>
        </w:rPr>
        <w:t>, Единого портала и Регионального портала, осуществляется в день его поступления в Уполномоченный орган либо на следующий день в случае поступления заявления заявителя о предоставлении муниципальной услуги по окончании рабочего времени Уполномоченного органа.</w:t>
      </w:r>
      <w:proofErr w:type="gramEnd"/>
      <w:r w:rsidRPr="00C4708D">
        <w:rPr>
          <w:color w:val="000000"/>
          <w:sz w:val="28"/>
          <w:szCs w:val="28"/>
        </w:rPr>
        <w:t xml:space="preserve"> В случае поступления заявления заявителя о предоставлении муниципальной услуги в выходные или нерабочие праздничные дни его регистрация осуществляется в первый рабочий день Уполномоченного органа, следующий за выходным или нерабочим праздничным днем. </w:t>
      </w:r>
    </w:p>
    <w:p w:rsidR="00C4708D" w:rsidRPr="00C4708D" w:rsidRDefault="00C4708D" w:rsidP="00C4708D">
      <w:pPr>
        <w:keepNext/>
        <w:tabs>
          <w:tab w:val="num" w:pos="0"/>
        </w:tabs>
        <w:ind w:firstLine="720"/>
        <w:jc w:val="both"/>
        <w:outlineLvl w:val="3"/>
        <w:rPr>
          <w:b/>
          <w:sz w:val="28"/>
          <w:szCs w:val="28"/>
        </w:rPr>
      </w:pPr>
      <w:r w:rsidRPr="00C4708D">
        <w:rPr>
          <w:b/>
          <w:iCs/>
          <w:sz w:val="28"/>
          <w:szCs w:val="28"/>
        </w:rPr>
        <w:t>2.15.</w:t>
      </w:r>
      <w:r w:rsidRPr="00C4708D">
        <w:rPr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 xml:space="preserve">2.15.1.Рабочие кабинеты Уполномоченного органа должны соответствовать </w:t>
      </w:r>
      <w:r w:rsidRPr="00C4708D">
        <w:rPr>
          <w:sz w:val="28"/>
          <w:szCs w:val="28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2.15.2.Каждое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2.15.3.Требования к размещению мест ожидания: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C4708D">
        <w:rPr>
          <w:rFonts w:cs="Times New Roman CYR"/>
          <w:color w:val="000000"/>
          <w:sz w:val="28"/>
          <w:szCs w:val="28"/>
        </w:rPr>
        <w:t>банкетками</w:t>
      </w:r>
      <w:proofErr w:type="spellEnd"/>
      <w:r w:rsidRPr="00C4708D">
        <w:rPr>
          <w:rFonts w:cs="Times New Roman CYR"/>
          <w:color w:val="000000"/>
          <w:sz w:val="28"/>
          <w:szCs w:val="28"/>
        </w:rPr>
        <w:t>);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2.15.4.Требования к оформлению входа в здание: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наименование Уполномоченного органа;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режим работы;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в) вход и выход из здания оборудуются соответствующими указателями;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lastRenderedPageBreak/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д) фасад здания (строения) должен быть оборудован осветительными приборами;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2.15.5.Требования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</w:t>
      </w:r>
      <w:r w:rsidRPr="00C4708D">
        <w:rPr>
          <w:color w:val="000000"/>
          <w:sz w:val="28"/>
          <w:szCs w:val="28"/>
        </w:rPr>
        <w:t xml:space="preserve"> которые </w:t>
      </w:r>
      <w:r w:rsidRPr="00C4708D">
        <w:rPr>
          <w:rFonts w:cs="Times New Roman CYR"/>
          <w:color w:val="000000"/>
          <w:sz w:val="28"/>
          <w:szCs w:val="28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C4708D">
        <w:rPr>
          <w:rFonts w:cs="Times New Roman CYR"/>
          <w:color w:val="000000"/>
          <w:sz w:val="28"/>
          <w:szCs w:val="28"/>
        </w:rPr>
        <w:t>4</w:t>
      </w:r>
      <w:proofErr w:type="gramEnd"/>
      <w:r w:rsidRPr="00C4708D">
        <w:rPr>
          <w:rFonts w:cs="Times New Roman CYR"/>
          <w:color w:val="000000"/>
          <w:sz w:val="28"/>
          <w:szCs w:val="28"/>
        </w:rPr>
        <w:t>, в которых размещаются информационные листки).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2.15.6.Требования к местам приема заявителей: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а) кабинеты приема заявителей должны быть оборудованы информационными табличками с указанием: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номера кабинета;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времени перерыва на обед;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  <w:sz w:val="28"/>
          <w:szCs w:val="28"/>
        </w:rPr>
      </w:pPr>
      <w:r w:rsidRPr="00C4708D">
        <w:rPr>
          <w:rFonts w:cs="Times New Roman CYR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2.15.7. В целях обеспечения конфиденциальности сведений о заявителе одним должностным лицом одновременно ведется прием только одного заявителя. 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2.15.8.В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информации.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 xml:space="preserve">Глухонемым, инвалидам по зрению и другим лицам с ограниченными </w:t>
      </w:r>
      <w:r w:rsidRPr="00C4708D">
        <w:rPr>
          <w:rFonts w:ascii="Times New Roman" w:hAnsi="Times New Roman" w:cs="Times New Roman"/>
          <w:sz w:val="28"/>
          <w:szCs w:val="28"/>
        </w:rPr>
        <w:lastRenderedPageBreak/>
        <w:t>физическими возможностями при необходимости оказывается помощь по передвижению в помещениях и сопровождение.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МФЦ,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bCs/>
          <w:sz w:val="28"/>
          <w:szCs w:val="28"/>
        </w:rPr>
        <w:t xml:space="preserve">2.16.1. Показателем качества и доступности муниципальной услуги является </w:t>
      </w:r>
      <w:r w:rsidRPr="00C4708D">
        <w:rPr>
          <w:sz w:val="28"/>
          <w:szCs w:val="28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sz w:val="28"/>
          <w:szCs w:val="28"/>
        </w:rPr>
        <w:t>2.16</w:t>
      </w:r>
      <w:r w:rsidRPr="00C4708D">
        <w:rPr>
          <w:color w:val="000000"/>
          <w:sz w:val="28"/>
          <w:szCs w:val="28"/>
        </w:rPr>
        <w:t xml:space="preserve">.2. Показатели доступности муниципальной услуги: 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наличие административного регламента предоставления муниципальной услуги; 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наличие информации об оказании муниципальной услуги в средствах массовой информации, общедоступных местах, на стендах в Администрации муниципального района;</w:t>
      </w:r>
      <w:r w:rsidRPr="00C4708D">
        <w:rPr>
          <w:color w:val="000000"/>
          <w:sz w:val="28"/>
          <w:szCs w:val="28"/>
        </w:rPr>
        <w:tab/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обеспечение предоставления муниципальной услуги с использованием Регионального портала;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обеспечение предоставления муниципальной услуги с использованием Единого портала.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2.16.3. Показателями качества предоставления муниципальной услуги являются: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степень удовлетворенности граждан качеством и доступностью муниципальной услуги;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соблюдение сроков предоставления муниципальной услуги;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количество обоснованных жалоб;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регистрация, учет и анализ жалоб и обращений в Администрации муниципального района.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2.17.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t xml:space="preserve"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</w:t>
      </w:r>
      <w:r w:rsidRPr="00C4708D">
        <w:rPr>
          <w:color w:val="000000"/>
          <w:sz w:val="28"/>
          <w:szCs w:val="28"/>
        </w:rPr>
        <w:t>Регионального портала</w:t>
      </w:r>
      <w:r w:rsidRPr="00C4708D">
        <w:rPr>
          <w:sz w:val="28"/>
          <w:szCs w:val="28"/>
        </w:rPr>
        <w:t>.</w:t>
      </w:r>
    </w:p>
    <w:p w:rsidR="00C4708D" w:rsidRPr="00C4708D" w:rsidRDefault="00C4708D" w:rsidP="00C4708D">
      <w:pPr>
        <w:keepNext/>
        <w:tabs>
          <w:tab w:val="num" w:pos="0"/>
        </w:tabs>
        <w:ind w:firstLine="720"/>
        <w:jc w:val="both"/>
        <w:outlineLvl w:val="3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2.17.2.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о взаимодействии между Администрацией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2.17.3. </w:t>
      </w:r>
      <w:r w:rsidRPr="00C4708D">
        <w:rPr>
          <w:sz w:val="28"/>
          <w:szCs w:val="28"/>
        </w:rP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портале, Региональном портале, портале адресной системы.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предоставлением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муниципальной услуги.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30" w:history="1">
        <w:r w:rsidRPr="00C4708D">
          <w:rPr>
            <w:sz w:val="28"/>
            <w:szCs w:val="28"/>
          </w:rPr>
          <w:t>законом</w:t>
        </w:r>
      </w:hyperlink>
      <w:r w:rsidRPr="00C4708D">
        <w:rPr>
          <w:sz w:val="28"/>
          <w:szCs w:val="28"/>
        </w:rPr>
        <w:t xml:space="preserve"> от 6 апреля 2011 г. № 63-ФЗ «Об электронной подписи».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4708D">
        <w:rPr>
          <w:color w:val="000000"/>
          <w:sz w:val="28"/>
          <w:szCs w:val="28"/>
          <w:shd w:val="clear" w:color="auto" w:fill="FFFFFF"/>
        </w:rPr>
        <w:t xml:space="preserve">2.17.4. </w:t>
      </w:r>
      <w:r w:rsidRPr="00C4708D">
        <w:rPr>
          <w:sz w:val="28"/>
          <w:szCs w:val="28"/>
          <w:shd w:val="clear" w:color="auto" w:fill="FFFFFF"/>
        </w:rPr>
        <w:t>Муниципальная услуга предоставляется в МФЦ по месту нахождения объекта адресации.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sz w:val="28"/>
          <w:szCs w:val="28"/>
        </w:rPr>
      </w:pPr>
    </w:p>
    <w:p w:rsidR="00C4708D" w:rsidRPr="00C4708D" w:rsidRDefault="00C4708D" w:rsidP="00C4708D">
      <w:pPr>
        <w:pStyle w:val="a7"/>
        <w:ind w:firstLine="720"/>
        <w:jc w:val="center"/>
        <w:rPr>
          <w:b/>
          <w:bCs/>
          <w:sz w:val="28"/>
          <w:szCs w:val="28"/>
        </w:rPr>
      </w:pPr>
      <w:r w:rsidRPr="00C4708D">
        <w:rPr>
          <w:b/>
          <w:sz w:val="28"/>
          <w:szCs w:val="28"/>
          <w:lang w:val="en-US"/>
        </w:rPr>
        <w:t>III</w:t>
      </w:r>
      <w:r w:rsidRPr="00C4708D">
        <w:rPr>
          <w:b/>
          <w:sz w:val="28"/>
          <w:szCs w:val="28"/>
        </w:rPr>
        <w:t>.</w:t>
      </w:r>
      <w:r w:rsidRPr="00C4708D">
        <w:rPr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3.1. Исчерпывающий перечень административных процедур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t>3.1.1. Организация предоставления муниципальной услуги включает в себя следующие административные процедуры: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t>прием и регистрация заявления и документов в Уполномоченном органе, направление (выдача) заявителю расписки в получении заявления и документов;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t>рассмотрение заявления в Уполномоченном органе;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t>формирование и направление межведомственных запросов;</w:t>
      </w:r>
    </w:p>
    <w:p w:rsidR="00C4708D" w:rsidRPr="00C4708D" w:rsidRDefault="00C4708D" w:rsidP="00C4708D">
      <w:pPr>
        <w:pStyle w:val="a7"/>
        <w:ind w:firstLine="720"/>
        <w:jc w:val="both"/>
        <w:rPr>
          <w:bCs/>
          <w:sz w:val="28"/>
          <w:szCs w:val="28"/>
        </w:rPr>
      </w:pPr>
      <w:r w:rsidRPr="00C4708D">
        <w:rPr>
          <w:sz w:val="28"/>
          <w:szCs w:val="28"/>
        </w:rPr>
        <w:t xml:space="preserve">подготовка </w:t>
      </w:r>
      <w:r w:rsidRPr="00C4708D">
        <w:rPr>
          <w:bCs/>
          <w:sz w:val="28"/>
          <w:szCs w:val="28"/>
        </w:rPr>
        <w:t xml:space="preserve">постановления о предоставлении муниципальной услуги либо решения об отказе в предоставлении муниципальной услуги, выдача заявителю результата предоставления муниципальной услуги. 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3.1.2. Последовательность предоставления муниципальной услуги отражена в блок-схеме, представленной в приложении №2 к настоящему Административному регламенту.</w:t>
      </w:r>
    </w:p>
    <w:p w:rsidR="00C4708D" w:rsidRPr="00C4708D" w:rsidRDefault="00C4708D" w:rsidP="00C4708D">
      <w:pPr>
        <w:ind w:firstLine="720"/>
        <w:jc w:val="both"/>
        <w:rPr>
          <w:b/>
          <w:color w:val="000000"/>
          <w:sz w:val="28"/>
          <w:szCs w:val="28"/>
        </w:rPr>
      </w:pPr>
      <w:r w:rsidRPr="00C4708D">
        <w:rPr>
          <w:b/>
          <w:color w:val="000000"/>
          <w:sz w:val="28"/>
          <w:szCs w:val="28"/>
        </w:rPr>
        <w:t xml:space="preserve">3.2. Административная процедура – </w:t>
      </w:r>
      <w:r w:rsidRPr="00C4708D">
        <w:rPr>
          <w:b/>
          <w:sz w:val="28"/>
          <w:szCs w:val="28"/>
        </w:rPr>
        <w:t>прием и регистрация заявления и документов в Уполномоченном органе, направление (выдача) заявителю расписки в получении заявления и документов</w:t>
      </w:r>
      <w:r w:rsidRPr="00C4708D">
        <w:rPr>
          <w:b/>
          <w:color w:val="000000"/>
          <w:sz w:val="28"/>
          <w:szCs w:val="28"/>
        </w:rPr>
        <w:t>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3.2.1. </w:t>
      </w:r>
      <w:proofErr w:type="gramStart"/>
      <w:r w:rsidRPr="00C4708D">
        <w:rPr>
          <w:color w:val="000000"/>
          <w:sz w:val="28"/>
          <w:szCs w:val="28"/>
        </w:rPr>
        <w:t>Основанием для начала административной процедуры по приему заявления является поступление  в У</w:t>
      </w:r>
      <w:r w:rsidRPr="00C4708D">
        <w:rPr>
          <w:sz w:val="28"/>
          <w:szCs w:val="28"/>
        </w:rPr>
        <w:t>полномоченный орган  или МФЦ заявления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почты, Единого портала, Регионального портала, портала адресной системы.</w:t>
      </w:r>
      <w:proofErr w:type="gramEnd"/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3.2.2. Заявление для предоставления муниципальной услуги подается на имя руководителя Уполномоченного органа.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3.2.3. Заявление и пакет документов, направленные заявителем в форме электронных документов с использованием Единого портала, Регионального портала, </w:t>
      </w:r>
      <w:r w:rsidRPr="00C4708D">
        <w:rPr>
          <w:sz w:val="28"/>
          <w:szCs w:val="28"/>
        </w:rPr>
        <w:t>портала адресной системы</w:t>
      </w:r>
      <w:r w:rsidRPr="00C4708D">
        <w:rPr>
          <w:color w:val="000000"/>
          <w:sz w:val="28"/>
          <w:szCs w:val="28"/>
        </w:rPr>
        <w:t xml:space="preserve"> поступают в уполномоченный орган через информационную систему межведомственного взаимодействия «SMART ROUTE» (далее – информационная система).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3.2.4. При представлении документов заявителем при личном обращении в МФЦ специалист, ответственный за прием документов: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проверяет наличие всех необходимых документов и их надлежащее оформление;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регистрационный номер;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дату приема документов;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ФИО (наименование) заявителя;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другие реквизиты;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удостоверяет подписью копии документов, представленные заявителем.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Специалист МФЦ, ответственный за прием документов, в двухдневный срок после представления заявителем документов передает их в Уполномоченный орган.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3.2.5. При представлении документов заявителем при личном обращении в Уполномоченный орган специалист, ответственный за регистрацию входящей корреспонденции: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 на совершение указанных действий;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проверяет наличие всех необходимых документов и их надлежащее оформление;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регистрационный номер;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дату приема документов;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ФИО (наименование) заявителя;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другие реквизиты;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проставляет на заявлении штамп установленной формы с указанием входящего регистрационного номера и даты поступления документов;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4708D">
        <w:rPr>
          <w:sz w:val="28"/>
          <w:szCs w:val="28"/>
        </w:rPr>
        <w:t>передает заявителю второй экземпляр заявления либо его копию, первый экземпляр переда</w:t>
      </w:r>
      <w:r w:rsidR="00C2455D">
        <w:rPr>
          <w:sz w:val="28"/>
          <w:szCs w:val="28"/>
        </w:rPr>
        <w:t xml:space="preserve">ет на рассмотрение в Администрация </w:t>
      </w:r>
      <w:proofErr w:type="spellStart"/>
      <w:r w:rsidR="00C2455D">
        <w:rPr>
          <w:sz w:val="28"/>
          <w:szCs w:val="28"/>
        </w:rPr>
        <w:t>Трегубовского</w:t>
      </w:r>
      <w:proofErr w:type="spellEnd"/>
      <w:r w:rsidR="00C2455D">
        <w:rPr>
          <w:sz w:val="28"/>
          <w:szCs w:val="28"/>
        </w:rPr>
        <w:t xml:space="preserve"> сельского поселения</w:t>
      </w:r>
      <w:r w:rsidRPr="00C4708D">
        <w:rPr>
          <w:sz w:val="28"/>
          <w:szCs w:val="28"/>
        </w:rPr>
        <w:t>.</w:t>
      </w:r>
      <w:proofErr w:type="gramEnd"/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3.2.6. При направлении документов по почте (в том числе по электронной почте) специалист Уполномоченного органа, ответственный за регистрацию входящей корреспонденции: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вносит в электронную базу данных учета входящих документов запись о приеме документов, в том числе: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регистрационный номер;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дату приема документов;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ФИО (наименование) заявителя;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другие реквизиты;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распечатывает документы, поступившие по электронной почте;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проставляет на заявлении штамп установленной формы с указанием входящего регистрационного номера и даты поступления документов.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3.2.7. Специалист Уполномоченного органа, принимающий заявление и документы через информационную систему,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обращение, после чего: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проверяет правильность заполнения электронного заявления, а также полноту указанных сведений;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наличие документов, необходимых для предоставления услуги;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актуальность представленных документов в соответствии с требованиями к срокам их действия;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проверяет соблюдение следующих требований: наличие четкого изображения сканированных документов; соответствие сведений, содержащихся в заявлении, сведениям, содержащимся в представленных заявителем документах;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распечатывает электронные документы, приложенные к заявлению, посредством электронных печатных устройств и приобщает к личному делу заявителя;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lastRenderedPageBreak/>
        <w:t>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вносит в журнал регистрации обращений граждан за муниципальной услугой в электронном виде с использованием Единого портала, Регионального портала, </w:t>
      </w:r>
      <w:r w:rsidRPr="00C4708D">
        <w:rPr>
          <w:sz w:val="28"/>
          <w:szCs w:val="28"/>
        </w:rPr>
        <w:t>портала адресной системы</w:t>
      </w:r>
      <w:r w:rsidRPr="00C4708D">
        <w:rPr>
          <w:color w:val="000000"/>
          <w:sz w:val="28"/>
          <w:szCs w:val="28"/>
        </w:rPr>
        <w:t>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3.2.8. В случае</w:t>
      </w:r>
      <w:proofErr w:type="gramStart"/>
      <w:r w:rsidRPr="00C4708D">
        <w:rPr>
          <w:sz w:val="28"/>
          <w:szCs w:val="28"/>
        </w:rPr>
        <w:t>,</w:t>
      </w:r>
      <w:proofErr w:type="gramEnd"/>
      <w:r w:rsidRPr="00C4708D">
        <w:rPr>
          <w:sz w:val="28"/>
          <w:szCs w:val="28"/>
        </w:rPr>
        <w:t xml:space="preserve"> если заявление и документы представляются заявителем  в Уполномоченный орган лично, должностное лицо Уполномоченного органа, ответственное за регистрацию входящей корреспонденции, выдает заявителю или его представителю расписку в получении документов с указанием их перечня и даты получения. Расписка выдается заявителю в день получения Уполномоченным органом таких документов.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3.2.9. В случае</w:t>
      </w:r>
      <w:proofErr w:type="gramStart"/>
      <w:r w:rsidRPr="00C4708D">
        <w:rPr>
          <w:sz w:val="28"/>
          <w:szCs w:val="28"/>
        </w:rPr>
        <w:t>,</w:t>
      </w:r>
      <w:proofErr w:type="gramEnd"/>
      <w:r w:rsidRPr="00C4708D">
        <w:rPr>
          <w:sz w:val="28"/>
          <w:szCs w:val="28"/>
        </w:rPr>
        <w:t xml:space="preserve"> если заявление и документы представлены в Уполномоченный орган посредством почтового отправления или представлены заявителем лично через МФЦ,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3.2.10. Получение заявления и документов, представленных в форме электронных документов, подтверждается Уполномоченным органом путем направления заявителю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Сообщение о получении заявления и документов направляется по указанному в заявлении адресу электронной почты или в личный кабинет заявителя в Едином портале или Региональном портале или  портале адресной системы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Сообщение о получении заявления и документов направляется заявителю не позднее рабочего дня, следующего за днем поступления заявления в Уполномоченный орган.</w:t>
      </w:r>
    </w:p>
    <w:p w:rsidR="00C4708D" w:rsidRPr="00C4708D" w:rsidRDefault="00C4708D" w:rsidP="00C4708D">
      <w:pPr>
        <w:ind w:firstLine="720"/>
        <w:jc w:val="both"/>
        <w:rPr>
          <w:color w:val="7030A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3.2.11. </w:t>
      </w:r>
      <w:r w:rsidRPr="00C4708D">
        <w:rPr>
          <w:sz w:val="28"/>
          <w:szCs w:val="28"/>
        </w:rPr>
        <w:t>Результатом административной процедуры является зарегистрированное заявление с приложенным к нему комплектом документов.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3.2.12.  </w:t>
      </w:r>
      <w:r w:rsidRPr="00C4708D">
        <w:rPr>
          <w:color w:val="000000"/>
          <w:sz w:val="28"/>
          <w:szCs w:val="28"/>
        </w:rPr>
        <w:t>Время выполнения административной процедуры не должно превышать 1 рабочего дня со дня поступления заявления в Уполномоченный орган</w:t>
      </w:r>
      <w:r w:rsidRPr="00C4708D">
        <w:rPr>
          <w:color w:val="7030A0"/>
          <w:sz w:val="28"/>
          <w:szCs w:val="28"/>
        </w:rPr>
        <w:t>.</w:t>
      </w:r>
    </w:p>
    <w:p w:rsidR="00C4708D" w:rsidRPr="00C4708D" w:rsidRDefault="00C4708D" w:rsidP="00C4708D">
      <w:pPr>
        <w:ind w:firstLine="720"/>
        <w:jc w:val="both"/>
        <w:rPr>
          <w:b/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3.3. </w:t>
      </w:r>
      <w:r w:rsidRPr="00C4708D">
        <w:rPr>
          <w:b/>
          <w:color w:val="000000"/>
          <w:sz w:val="28"/>
          <w:szCs w:val="28"/>
        </w:rPr>
        <w:t>Административная процедура – рассмотрение заявления в Уполномоченном органе.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lastRenderedPageBreak/>
        <w:t>3.3.1. Основанием для начала административной процедуры по рассмотрению заявления в Уполномоченном органе является направление заявления и документов  специалисту Уполномоченного органа, ответственному за предоставление муниципальной услуги, для работы.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3.3.2. Специалист Уполномоченного органа, ответственный за предоставление муниципальной услуги: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проводит первичную проверку представленных документов на предмет соответствия их требованиям, установленным законодательством и настоящим Административным регламентом, а именно: 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правильности заполнения заявления; 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наличия документов, указанных в подпункте 2.6.1 Административного регламента;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 xml:space="preserve">проверяет соответствие представленных документов следующим требованиям: 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тексты документов написаны разборчиво;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документы не исполнены карандашом;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C4708D" w:rsidRPr="00C4708D" w:rsidRDefault="00C4708D" w:rsidP="00C4708D">
      <w:pPr>
        <w:ind w:firstLine="720"/>
        <w:jc w:val="both"/>
        <w:rPr>
          <w:color w:val="000000"/>
          <w:sz w:val="28"/>
          <w:szCs w:val="28"/>
        </w:rPr>
      </w:pPr>
      <w:r w:rsidRPr="00C4708D">
        <w:rPr>
          <w:color w:val="000000"/>
          <w:sz w:val="28"/>
          <w:szCs w:val="28"/>
        </w:rPr>
        <w:t>3.3.3. Результат административной процедуры – принятие решения о необходимости направления межведомственных запросов.</w:t>
      </w:r>
    </w:p>
    <w:p w:rsidR="00C4708D" w:rsidRPr="00C4708D" w:rsidRDefault="00C4708D" w:rsidP="00C4708D">
      <w:pPr>
        <w:ind w:firstLine="720"/>
        <w:jc w:val="both"/>
        <w:rPr>
          <w:color w:val="FF0000"/>
          <w:sz w:val="28"/>
          <w:szCs w:val="28"/>
        </w:rPr>
      </w:pPr>
      <w:r w:rsidRPr="00C4708D">
        <w:rPr>
          <w:color w:val="000000"/>
          <w:sz w:val="28"/>
          <w:szCs w:val="28"/>
        </w:rPr>
        <w:t>3.3.4. Время выполнения административной процедуры не должно превышать 2</w:t>
      </w:r>
      <w:r w:rsidRPr="00C4708D">
        <w:rPr>
          <w:color w:val="FF0000"/>
          <w:sz w:val="28"/>
          <w:szCs w:val="28"/>
        </w:rPr>
        <w:t xml:space="preserve"> </w:t>
      </w:r>
      <w:r w:rsidRPr="00C4708D">
        <w:rPr>
          <w:sz w:val="28"/>
          <w:szCs w:val="28"/>
        </w:rPr>
        <w:t>(два) рабочих дня со дня  поступления заявления в Уполномоченный орган.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3.4. Административная процедура – формирование и направление межведомственных запросов.</w:t>
      </w:r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  <w:lang w:eastAsia="en-US"/>
        </w:rPr>
      </w:pPr>
      <w:r w:rsidRPr="00C4708D">
        <w:rPr>
          <w:color w:val="000000"/>
          <w:sz w:val="28"/>
          <w:szCs w:val="28"/>
          <w:lang w:eastAsia="en-US"/>
        </w:rPr>
        <w:t xml:space="preserve">3.4.1. Основанием для начала административной процедуры по  формированию и направлению межведомственных запросов является непредставление заявителем документов, указанных в </w:t>
      </w:r>
      <w:proofErr w:type="gramStart"/>
      <w:r w:rsidRPr="00C4708D">
        <w:rPr>
          <w:color w:val="000000"/>
          <w:sz w:val="28"/>
          <w:szCs w:val="28"/>
          <w:lang w:eastAsia="en-US"/>
        </w:rPr>
        <w:t>под</w:t>
      </w:r>
      <w:proofErr w:type="gramEnd"/>
      <w:r w:rsidRPr="00C4708D">
        <w:rPr>
          <w:sz w:val="28"/>
          <w:szCs w:val="28"/>
        </w:rPr>
        <w:fldChar w:fldCharType="begin"/>
      </w:r>
      <w:r w:rsidRPr="00C4708D">
        <w:rPr>
          <w:sz w:val="28"/>
          <w:szCs w:val="28"/>
        </w:rPr>
        <w:instrText xml:space="preserve"> HYPERLINK "consultantplus://offline/ref=AB182C52349B289AF2B6FA3B864BEEAB7120D53EE241465B7404284381D0E3AF1A84C20D5E326C42C0D23EV45DL" </w:instrText>
      </w:r>
      <w:r w:rsidRPr="00C4708D">
        <w:rPr>
          <w:sz w:val="28"/>
          <w:szCs w:val="28"/>
        </w:rPr>
        <w:fldChar w:fldCharType="separate"/>
      </w:r>
      <w:r w:rsidRPr="00C4708D">
        <w:rPr>
          <w:color w:val="000000"/>
          <w:sz w:val="28"/>
          <w:szCs w:val="28"/>
          <w:lang w:eastAsia="en-US"/>
        </w:rPr>
        <w:t>пункте 2.7.1</w:t>
      </w:r>
      <w:r w:rsidRPr="00C4708D">
        <w:rPr>
          <w:color w:val="000000"/>
          <w:sz w:val="28"/>
          <w:szCs w:val="28"/>
          <w:lang w:eastAsia="en-US"/>
        </w:rPr>
        <w:fldChar w:fldCharType="end"/>
      </w:r>
      <w:r w:rsidRPr="00C4708D">
        <w:rPr>
          <w:color w:val="000000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  <w:lang w:eastAsia="en-US"/>
        </w:rPr>
      </w:pPr>
      <w:r w:rsidRPr="00C4708D">
        <w:rPr>
          <w:color w:val="000000"/>
          <w:sz w:val="28"/>
          <w:szCs w:val="28"/>
          <w:lang w:eastAsia="en-US"/>
        </w:rPr>
        <w:t xml:space="preserve">3.4.2. </w:t>
      </w:r>
      <w:proofErr w:type="gramStart"/>
      <w:r w:rsidRPr="00C4708D">
        <w:rPr>
          <w:color w:val="000000"/>
          <w:sz w:val="28"/>
          <w:szCs w:val="28"/>
          <w:lang w:eastAsia="en-US"/>
        </w:rPr>
        <w:t>Специалист, ответственный за предоставление муниципальной услуги, формирует межведомственный запрос на бумажном носителе (в форме электронного документа - при технической возможности) о представлении документов, указанных в под</w:t>
      </w:r>
      <w:hyperlink r:id="rId31" w:history="1">
        <w:r w:rsidRPr="00C4708D">
          <w:rPr>
            <w:color w:val="000000"/>
            <w:sz w:val="28"/>
            <w:szCs w:val="28"/>
            <w:lang w:eastAsia="en-US"/>
          </w:rPr>
          <w:t>пункте 2.7.1</w:t>
        </w:r>
      </w:hyperlink>
      <w:r w:rsidRPr="00C4708D">
        <w:rPr>
          <w:color w:val="000000"/>
          <w:sz w:val="28"/>
          <w:szCs w:val="28"/>
          <w:lang w:eastAsia="en-US"/>
        </w:rPr>
        <w:t xml:space="preserve"> настоящего Административного регламента, и направляет его в соответствующие органы, в распоряжении которых находится необходимая информация.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  <w:lang w:eastAsia="en-US"/>
        </w:rPr>
      </w:pPr>
      <w:r w:rsidRPr="00C4708D">
        <w:rPr>
          <w:color w:val="000000"/>
          <w:sz w:val="28"/>
          <w:szCs w:val="28"/>
          <w:lang w:eastAsia="en-US"/>
        </w:rPr>
        <w:t xml:space="preserve">3.4.3. Результат административной процедуры - сформированный и направленный межведомственный запрос. </w:t>
      </w:r>
    </w:p>
    <w:p w:rsidR="00C4708D" w:rsidRPr="00C4708D" w:rsidRDefault="00C4708D" w:rsidP="00C4708D">
      <w:pPr>
        <w:pStyle w:val="a7"/>
        <w:ind w:firstLine="720"/>
        <w:jc w:val="both"/>
        <w:rPr>
          <w:color w:val="000000"/>
          <w:sz w:val="28"/>
          <w:szCs w:val="28"/>
          <w:lang w:eastAsia="en-US"/>
        </w:rPr>
      </w:pPr>
      <w:r w:rsidRPr="00C4708D">
        <w:rPr>
          <w:color w:val="000000"/>
          <w:sz w:val="28"/>
          <w:szCs w:val="28"/>
          <w:lang w:eastAsia="en-US"/>
        </w:rPr>
        <w:t>3.4.4. Время выполнения административной процедуры не должно превышать 5 рабочих дней</w:t>
      </w:r>
      <w:r w:rsidRPr="00C4708D">
        <w:rPr>
          <w:sz w:val="28"/>
          <w:szCs w:val="28"/>
        </w:rPr>
        <w:t xml:space="preserve"> со дня  поступления заявления в Уполномоченный орган</w:t>
      </w:r>
      <w:r w:rsidRPr="00C4708D">
        <w:rPr>
          <w:color w:val="000000"/>
          <w:sz w:val="28"/>
          <w:szCs w:val="28"/>
          <w:lang w:eastAsia="en-US"/>
        </w:rPr>
        <w:t>.</w:t>
      </w:r>
    </w:p>
    <w:p w:rsidR="00C4708D" w:rsidRPr="00C4708D" w:rsidRDefault="00C4708D" w:rsidP="00C4708D">
      <w:pPr>
        <w:pStyle w:val="ConsPlusNormal"/>
        <w:jc w:val="both"/>
        <w:outlineLvl w:val="2"/>
        <w:rPr>
          <w:b/>
          <w:bCs/>
          <w:sz w:val="28"/>
          <w:szCs w:val="28"/>
        </w:rPr>
      </w:pPr>
      <w:r w:rsidRPr="00C4708D">
        <w:rPr>
          <w:rFonts w:ascii="Times New Roman" w:hAnsi="Times New Roman" w:cs="Times New Roman"/>
          <w:b/>
          <w:sz w:val="28"/>
          <w:szCs w:val="28"/>
        </w:rPr>
        <w:t xml:space="preserve">3.5.Административная процедура - подготовка </w:t>
      </w:r>
      <w:r w:rsidRPr="00C4708D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о предоставлении муниципальной услуги либо решения об отказе в предоставлении муниципальной услуги, выдача заявителю </w:t>
      </w:r>
      <w:r w:rsidRPr="00C4708D">
        <w:rPr>
          <w:rFonts w:ascii="Times New Roman" w:hAnsi="Times New Roman" w:cs="Times New Roman"/>
          <w:b/>
          <w:sz w:val="28"/>
          <w:szCs w:val="28"/>
        </w:rPr>
        <w:t xml:space="preserve">результата </w:t>
      </w:r>
      <w:r w:rsidRPr="00C4708D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предоставления муниципальной услуги</w:t>
      </w:r>
      <w:r w:rsidRPr="00C4708D">
        <w:rPr>
          <w:b/>
          <w:bCs/>
          <w:sz w:val="28"/>
          <w:szCs w:val="28"/>
        </w:rPr>
        <w:t>.</w:t>
      </w:r>
    </w:p>
    <w:p w:rsidR="00C4708D" w:rsidRPr="00C4708D" w:rsidRDefault="00C4708D" w:rsidP="00C4708D">
      <w:pPr>
        <w:pStyle w:val="a7"/>
        <w:ind w:firstLine="720"/>
        <w:jc w:val="both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 xml:space="preserve">3.5.1.Основанием для начала административной процедуры по </w:t>
      </w:r>
      <w:r w:rsidRPr="00C4708D">
        <w:rPr>
          <w:sz w:val="28"/>
          <w:szCs w:val="28"/>
        </w:rPr>
        <w:t xml:space="preserve">подготовке </w:t>
      </w:r>
      <w:r w:rsidRPr="00C4708D">
        <w:rPr>
          <w:bCs/>
          <w:sz w:val="28"/>
          <w:szCs w:val="28"/>
        </w:rPr>
        <w:t xml:space="preserve">постановления о предоставлении муниципальной услуги либо решения об отказе в предоставлении муниципальной услуги </w:t>
      </w:r>
      <w:r w:rsidRPr="00C4708D">
        <w:rPr>
          <w:sz w:val="28"/>
          <w:szCs w:val="28"/>
        </w:rPr>
        <w:t>является формирование пакета документов для предоставления муниципальной услуги.</w:t>
      </w:r>
    </w:p>
    <w:p w:rsidR="00C4708D" w:rsidRPr="00C4708D" w:rsidRDefault="00C4708D" w:rsidP="00C4708D">
      <w:pPr>
        <w:pStyle w:val="a7"/>
        <w:ind w:firstLine="720"/>
        <w:jc w:val="both"/>
        <w:rPr>
          <w:spacing w:val="-1"/>
          <w:sz w:val="28"/>
          <w:szCs w:val="28"/>
        </w:rPr>
      </w:pPr>
      <w:r w:rsidRPr="00C4708D">
        <w:rPr>
          <w:sz w:val="28"/>
          <w:szCs w:val="28"/>
        </w:rPr>
        <w:t>3.5.2.В случае отсутствия оснований для отказа в предоставлении муниципальной услуги, указанных в подпункте 2.10.2. настоящего Административного регламента,  специалист Уполномоченного органа, ответственный за предоставление муниципальной услуги, готовит проект постановления о предоставлении муниципальной услуги и направляет его на согласо</w:t>
      </w:r>
      <w:r w:rsidR="00C2455D">
        <w:rPr>
          <w:sz w:val="28"/>
          <w:szCs w:val="28"/>
        </w:rPr>
        <w:t>вание</w:t>
      </w:r>
      <w:proofErr w:type="gramStart"/>
      <w:r w:rsidR="00C2455D">
        <w:rPr>
          <w:sz w:val="28"/>
          <w:szCs w:val="28"/>
        </w:rPr>
        <w:t xml:space="preserve"> </w:t>
      </w:r>
      <w:r w:rsidRPr="00C4708D">
        <w:rPr>
          <w:sz w:val="28"/>
          <w:szCs w:val="28"/>
        </w:rPr>
        <w:t>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3.5.3. Проект постановления после согласования подписывает уполномоченное должностное лицо, контролирующее и координирующее деятельность Уполномоченного органа.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3.5.4. Специалист Уполномоченного органа, ответственный за предоставление муниципальной услуги, не позднее дня, следующего за днем подготовки </w:t>
      </w:r>
      <w:r w:rsidRPr="00C4708D">
        <w:rPr>
          <w:bCs/>
          <w:sz w:val="28"/>
          <w:szCs w:val="28"/>
        </w:rPr>
        <w:t>постановления о предоставлении муниципальной услуги</w:t>
      </w:r>
      <w:r w:rsidRPr="00C4708D">
        <w:rPr>
          <w:sz w:val="28"/>
          <w:szCs w:val="28"/>
        </w:rPr>
        <w:t>, передает его в МФЦ для выдачи заявителю при наличии  в заявлении указания о выдаче результата муниципальной услуги через МФЦ.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При выдаче документов через МФЦ указанные документы выдаются специалистом МФЦ заявителю на руки.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Заявитель уведомляется специалистом МФЦ по телефону или электронной почте о готовности </w:t>
      </w:r>
      <w:r w:rsidRPr="00C4708D">
        <w:rPr>
          <w:bCs/>
          <w:sz w:val="28"/>
          <w:szCs w:val="28"/>
        </w:rPr>
        <w:t>постановления о предоставлении муниципальной услуги</w:t>
      </w:r>
      <w:r w:rsidRPr="00C4708D">
        <w:rPr>
          <w:sz w:val="28"/>
          <w:szCs w:val="28"/>
        </w:rPr>
        <w:t>. В случае</w:t>
      </w:r>
      <w:proofErr w:type="gramStart"/>
      <w:r w:rsidRPr="00C4708D">
        <w:rPr>
          <w:sz w:val="28"/>
          <w:szCs w:val="28"/>
        </w:rPr>
        <w:t>,</w:t>
      </w:r>
      <w:proofErr w:type="gramEnd"/>
      <w:r w:rsidRPr="00C4708D">
        <w:rPr>
          <w:sz w:val="28"/>
          <w:szCs w:val="28"/>
        </w:rPr>
        <w:t xml:space="preserve"> если специалист МФЦ не смог дозвониться до заявителя, либо заявитель не указал контактного телефона, заявителю на указанный им в заявлении  почтовый адрес в течение 2 рабочих дней со дня получения документов из Уполномоченного органа отправляется заказное письмо с уведомлением, подтверждающее готовность </w:t>
      </w:r>
      <w:r w:rsidRPr="00C4708D">
        <w:rPr>
          <w:bCs/>
          <w:sz w:val="28"/>
          <w:szCs w:val="28"/>
        </w:rPr>
        <w:t>постановления о предоставлении муниципальной услуги</w:t>
      </w:r>
      <w:r w:rsidRPr="00C4708D">
        <w:rPr>
          <w:sz w:val="28"/>
          <w:szCs w:val="28"/>
        </w:rPr>
        <w:t>. В письме указывается номер телефона МФЦ, на который заявитель может позвонить и договориться о времени приема.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В случае </w:t>
      </w:r>
      <w:proofErr w:type="gramStart"/>
      <w:r w:rsidRPr="00C4708D">
        <w:rPr>
          <w:sz w:val="28"/>
          <w:szCs w:val="28"/>
        </w:rPr>
        <w:t>необходимости направления  результата предоставления муниципальной услуги</w:t>
      </w:r>
      <w:proofErr w:type="gramEnd"/>
      <w:r w:rsidRPr="00C4708D">
        <w:rPr>
          <w:sz w:val="28"/>
          <w:szCs w:val="28"/>
        </w:rPr>
        <w:t xml:space="preserve"> по почте специалист Уполномоченного органа, ответственный за регистрацию исходящих документов, не</w:t>
      </w:r>
      <w:r w:rsidRPr="00C4708D">
        <w:rPr>
          <w:color w:val="000000"/>
          <w:sz w:val="28"/>
          <w:szCs w:val="28"/>
        </w:rPr>
        <w:t xml:space="preserve"> позднее одного рабочего дня, следующего за днем подготовки </w:t>
      </w:r>
      <w:r w:rsidRPr="00C4708D">
        <w:rPr>
          <w:bCs/>
          <w:sz w:val="28"/>
          <w:szCs w:val="28"/>
        </w:rPr>
        <w:t>постановления о предоставлении муниципальной услуги</w:t>
      </w:r>
      <w:r w:rsidRPr="00C4708D">
        <w:rPr>
          <w:sz w:val="28"/>
          <w:szCs w:val="28"/>
        </w:rPr>
        <w:t>, осуществляет направление его по почте заявителю на указанный им в заявлении  почтовый адрес.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При выдаче </w:t>
      </w:r>
      <w:r w:rsidRPr="00C4708D">
        <w:rPr>
          <w:color w:val="000000"/>
          <w:sz w:val="28"/>
          <w:szCs w:val="28"/>
        </w:rPr>
        <w:t xml:space="preserve">постановления о присвоении, изменении,  аннулировании </w:t>
      </w:r>
      <w:r w:rsidRPr="00C4708D">
        <w:rPr>
          <w:b/>
          <w:color w:val="000000"/>
          <w:sz w:val="28"/>
          <w:szCs w:val="28"/>
        </w:rPr>
        <w:t xml:space="preserve"> </w:t>
      </w:r>
      <w:r w:rsidRPr="00C4708D">
        <w:rPr>
          <w:color w:val="000000"/>
          <w:sz w:val="28"/>
          <w:szCs w:val="28"/>
        </w:rPr>
        <w:t xml:space="preserve">адреса объекта адресации </w:t>
      </w:r>
      <w:r w:rsidRPr="00C4708D">
        <w:rPr>
          <w:sz w:val="28"/>
          <w:szCs w:val="28"/>
        </w:rPr>
        <w:t>непосредственно в Уполномоченном органе специалист Уполномоченного органа, ответственный за предоставление муниципальной услуги: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уведомляет заявителя по телефону о необходимости получения результата предоставления муниципальной услуги;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устанавливает личность заявителя либо уполномоченного им лица; 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 xml:space="preserve">выдает заявителю соответствующее </w:t>
      </w:r>
      <w:r w:rsidRPr="00C4708D">
        <w:rPr>
          <w:color w:val="000000"/>
          <w:sz w:val="28"/>
          <w:szCs w:val="28"/>
        </w:rPr>
        <w:t xml:space="preserve">постановление о присвоении, изменении или аннулировании </w:t>
      </w:r>
      <w:r w:rsidRPr="00C4708D">
        <w:rPr>
          <w:b/>
          <w:color w:val="000000"/>
          <w:sz w:val="28"/>
          <w:szCs w:val="28"/>
        </w:rPr>
        <w:t xml:space="preserve"> </w:t>
      </w:r>
      <w:r w:rsidRPr="00C4708D">
        <w:rPr>
          <w:color w:val="000000"/>
          <w:sz w:val="28"/>
          <w:szCs w:val="28"/>
        </w:rPr>
        <w:t>адреса объекта адресации.</w:t>
      </w:r>
      <w:r w:rsidRPr="00C4708D">
        <w:rPr>
          <w:sz w:val="28"/>
          <w:szCs w:val="28"/>
        </w:rPr>
        <w:t xml:space="preserve"> 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3.5.5. </w:t>
      </w:r>
      <w:proofErr w:type="gramStart"/>
      <w:r w:rsidRPr="00C4708D">
        <w:rPr>
          <w:sz w:val="28"/>
          <w:szCs w:val="28"/>
        </w:rPr>
        <w:t>В случае наличия оснований для отказа в предоставлении муниципальной услуги, указанных в подпункте 2.10.2. настоящего Административного регламента, специалист Уполномоченного органа, ответственный за предоставление муниципальной услуги, готовит решение об отказе в предоставлении муниципальной услуге по форме, приведенной в приложении № 2 к приказу Министерства финансов Российской Федерации от 11 декабря 2014 г. № 146н «Об утверждении форм заявления о присвоении объекту адресации адреса</w:t>
      </w:r>
      <w:proofErr w:type="gramEnd"/>
      <w:r w:rsidRPr="00C4708D">
        <w:rPr>
          <w:sz w:val="28"/>
          <w:szCs w:val="28"/>
        </w:rPr>
        <w:t xml:space="preserve"> или </w:t>
      </w:r>
      <w:proofErr w:type="gramStart"/>
      <w:r w:rsidRPr="00C4708D">
        <w:rPr>
          <w:sz w:val="28"/>
          <w:szCs w:val="28"/>
        </w:rPr>
        <w:t>аннулировании</w:t>
      </w:r>
      <w:proofErr w:type="gramEnd"/>
      <w:r w:rsidRPr="00C4708D">
        <w:rPr>
          <w:sz w:val="28"/>
          <w:szCs w:val="28"/>
        </w:rPr>
        <w:t xml:space="preserve"> его адреса, решения об отказе в присвоении объекту адресации адреса или аннулировании его адреса»,  и передает его на подпись руководителю Уполномоченного органа (лицу, его замещающему).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3.5.6. Решение об отказе в предоставлении муниципальной услуги направляется специалистом Уполномоченного органа, ответственным за предоставление муниципальной услуги, заявителю в письменной или электронной форме в течени</w:t>
      </w:r>
      <w:proofErr w:type="gramStart"/>
      <w:r w:rsidRPr="00C4708D">
        <w:rPr>
          <w:sz w:val="28"/>
          <w:szCs w:val="28"/>
        </w:rPr>
        <w:t>и</w:t>
      </w:r>
      <w:proofErr w:type="gramEnd"/>
      <w:r w:rsidRPr="00C4708D">
        <w:rPr>
          <w:sz w:val="28"/>
          <w:szCs w:val="28"/>
        </w:rPr>
        <w:t xml:space="preserve"> двух рабочих дней со дня его вынесения с использованием услуг почтовой связи, либо через информационную систему межведомственного взаимодействия в подсистему «Личный кабинет» заявителя на Едином портале, Региональном портале, портале адресной системы, через МФЦ, или вручается лично заявителю.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bCs/>
          <w:sz w:val="28"/>
          <w:szCs w:val="28"/>
        </w:rPr>
        <w:t>3.5.7. Результат административной  процедуры – направление  (вручение) постановления о предоставлении муниципальной услуги либо направление решения об отказе в предоставлении муниципальной услуги.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bCs/>
          <w:sz w:val="28"/>
          <w:szCs w:val="28"/>
        </w:rPr>
        <w:t>3.5.8.</w:t>
      </w:r>
      <w:r w:rsidRPr="00C4708D">
        <w:rPr>
          <w:sz w:val="28"/>
          <w:szCs w:val="28"/>
        </w:rPr>
        <w:t xml:space="preserve">Время выполнения административной процедуры не должно превышать 3(три) рабочих дня со дня формирования пакета документов для предоставления муниципальной услуги. </w:t>
      </w:r>
    </w:p>
    <w:p w:rsidR="00C4708D" w:rsidRPr="00C4708D" w:rsidRDefault="00C4708D" w:rsidP="00C4708D">
      <w:pPr>
        <w:pStyle w:val="ConsPlusNormal"/>
        <w:jc w:val="center"/>
        <w:outlineLvl w:val="2"/>
        <w:rPr>
          <w:sz w:val="28"/>
          <w:szCs w:val="28"/>
        </w:rPr>
      </w:pPr>
    </w:p>
    <w:p w:rsidR="00C4708D" w:rsidRPr="00C4708D" w:rsidRDefault="00C4708D" w:rsidP="00C4708D">
      <w:pPr>
        <w:ind w:firstLine="720"/>
        <w:jc w:val="center"/>
        <w:rPr>
          <w:b/>
          <w:sz w:val="28"/>
          <w:szCs w:val="28"/>
        </w:rPr>
      </w:pPr>
      <w:r w:rsidRPr="00C4708D">
        <w:rPr>
          <w:b/>
          <w:sz w:val="28"/>
          <w:szCs w:val="28"/>
          <w:lang w:val="en-US"/>
        </w:rPr>
        <w:t>IV</w:t>
      </w:r>
      <w:r w:rsidRPr="00C4708D">
        <w:rPr>
          <w:b/>
          <w:sz w:val="28"/>
          <w:szCs w:val="28"/>
        </w:rPr>
        <w:t>. Порядок и формы контроля за предоставлением муниципальной услуги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 xml:space="preserve">4.1. Порядок осуществления текущего </w:t>
      </w:r>
      <w:proofErr w:type="gramStart"/>
      <w:r w:rsidRPr="00C4708D">
        <w:rPr>
          <w:b/>
          <w:sz w:val="28"/>
          <w:szCs w:val="28"/>
        </w:rPr>
        <w:t>контроля за</w:t>
      </w:r>
      <w:proofErr w:type="gramEnd"/>
      <w:r w:rsidRPr="00C4708D">
        <w:rPr>
          <w:b/>
          <w:sz w:val="28"/>
          <w:szCs w:val="28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4.1.1.Текущий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 xml:space="preserve"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4708D">
        <w:rPr>
          <w:b/>
          <w:sz w:val="28"/>
          <w:szCs w:val="28"/>
        </w:rPr>
        <w:t>контроля за</w:t>
      </w:r>
      <w:proofErr w:type="gramEnd"/>
      <w:r w:rsidRPr="00C4708D">
        <w:rPr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4.2.1.</w:t>
      </w:r>
      <w:proofErr w:type="gramStart"/>
      <w:r w:rsidRPr="00C4708D">
        <w:rPr>
          <w:sz w:val="28"/>
          <w:szCs w:val="28"/>
        </w:rPr>
        <w:t>Контроль за</w:t>
      </w:r>
      <w:proofErr w:type="gramEnd"/>
      <w:r w:rsidRPr="00C4708D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4.2.2.Проверки могут быть плановыми и внеплановыми.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Проверки полноты и качества предоставляемой муниципальной услуги проводятся на основании приказа руководителя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устранению. Акт подписывается членами комиссии. С актом знакомятся должностные лица Уполномоченного органа.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3" w:name="sub_283"/>
      <w:r w:rsidRPr="00C4708D">
        <w:rPr>
          <w:b/>
          <w:sz w:val="28"/>
          <w:szCs w:val="28"/>
        </w:rPr>
        <w:t>4.3.Порядок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4.3.1 Должностное лицо несет персональную ответственность </w:t>
      </w:r>
      <w:proofErr w:type="gramStart"/>
      <w:r w:rsidRPr="00C4708D">
        <w:rPr>
          <w:sz w:val="28"/>
          <w:szCs w:val="28"/>
        </w:rPr>
        <w:t>за</w:t>
      </w:r>
      <w:proofErr w:type="gramEnd"/>
      <w:r w:rsidRPr="00C4708D">
        <w:rPr>
          <w:sz w:val="28"/>
          <w:szCs w:val="28"/>
        </w:rPr>
        <w:t>:</w:t>
      </w:r>
    </w:p>
    <w:p w:rsidR="00C4708D" w:rsidRPr="00C4708D" w:rsidRDefault="00C4708D" w:rsidP="00C4708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соблюдение установленного порядка приема документов; </w:t>
      </w:r>
    </w:p>
    <w:p w:rsidR="00C4708D" w:rsidRPr="00C4708D" w:rsidRDefault="00C4708D" w:rsidP="00C4708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принятие надлежащих мер по полной и всесторонней проверке представленных документов; </w:t>
      </w:r>
    </w:p>
    <w:p w:rsidR="00C4708D" w:rsidRPr="00C4708D" w:rsidRDefault="00C4708D" w:rsidP="00C4708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соблюдение сроков рассмотрения документов, соблюдение порядка выдачи документов;</w:t>
      </w:r>
    </w:p>
    <w:p w:rsidR="00C4708D" w:rsidRPr="00C4708D" w:rsidRDefault="00C4708D" w:rsidP="00C4708D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учет выданных документов; </w:t>
      </w:r>
    </w:p>
    <w:p w:rsidR="00C4708D" w:rsidRPr="00C4708D" w:rsidRDefault="00C4708D" w:rsidP="00C4708D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своевременное формирование, ведение и надлежащее хранение документов. 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C4708D" w:rsidRPr="00C4708D" w:rsidRDefault="00C4708D" w:rsidP="00C4708D">
      <w:pPr>
        <w:ind w:firstLine="720"/>
        <w:jc w:val="both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lastRenderedPageBreak/>
        <w:t xml:space="preserve">4.4. Положения, характеризующие требования к порядку и формам </w:t>
      </w:r>
      <w:proofErr w:type="gramStart"/>
      <w:r w:rsidRPr="00C4708D">
        <w:rPr>
          <w:b/>
          <w:sz w:val="28"/>
          <w:szCs w:val="28"/>
        </w:rPr>
        <w:t>контроля за</w:t>
      </w:r>
      <w:proofErr w:type="gramEnd"/>
      <w:r w:rsidRPr="00C4708D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3"/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  <w:shd w:val="clear" w:color="auto" w:fill="FFFFFF"/>
        </w:rPr>
        <w:t xml:space="preserve">4.4.1. Граждане, их объединения и организации в случае </w:t>
      </w:r>
      <w:proofErr w:type="gramStart"/>
      <w:r w:rsidRPr="00C4708D">
        <w:rPr>
          <w:sz w:val="28"/>
          <w:szCs w:val="28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C4708D">
        <w:rPr>
          <w:sz w:val="28"/>
          <w:szCs w:val="28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C4708D" w:rsidRPr="00C4708D" w:rsidRDefault="00C4708D" w:rsidP="00C4708D">
      <w:pPr>
        <w:ind w:firstLine="720"/>
        <w:jc w:val="both"/>
        <w:rPr>
          <w:sz w:val="28"/>
          <w:szCs w:val="28"/>
        </w:rPr>
      </w:pPr>
      <w:r w:rsidRPr="00C4708D">
        <w:rPr>
          <w:sz w:val="28"/>
          <w:szCs w:val="28"/>
        </w:rPr>
        <w:t xml:space="preserve">Любое заинтересованное лицо может осуществлять </w:t>
      </w:r>
      <w:proofErr w:type="gramStart"/>
      <w:r w:rsidRPr="00C4708D">
        <w:rPr>
          <w:sz w:val="28"/>
          <w:szCs w:val="28"/>
        </w:rPr>
        <w:t>контроль за</w:t>
      </w:r>
      <w:proofErr w:type="gramEnd"/>
      <w:r w:rsidRPr="00C4708D">
        <w:rPr>
          <w:sz w:val="28"/>
          <w:szCs w:val="28"/>
        </w:rPr>
        <w:t xml:space="preserve"> полнотой и качеством предоставления </w:t>
      </w:r>
      <w:r w:rsidRPr="00C4708D">
        <w:rPr>
          <w:sz w:val="28"/>
          <w:szCs w:val="28"/>
          <w:shd w:val="clear" w:color="auto" w:fill="FFFFFF"/>
        </w:rPr>
        <w:t>муниципальной</w:t>
      </w:r>
      <w:r w:rsidRPr="00C4708D">
        <w:rPr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C4708D" w:rsidRPr="00C4708D" w:rsidRDefault="00C4708D" w:rsidP="00C4708D">
      <w:pPr>
        <w:pStyle w:val="ConsPlusNormal"/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708D" w:rsidRPr="00C4708D" w:rsidRDefault="00C4708D" w:rsidP="00C4708D">
      <w:pPr>
        <w:ind w:firstLine="720"/>
        <w:jc w:val="center"/>
        <w:rPr>
          <w:b/>
          <w:sz w:val="28"/>
          <w:szCs w:val="28"/>
        </w:rPr>
      </w:pPr>
      <w:r w:rsidRPr="00C4708D">
        <w:rPr>
          <w:b/>
          <w:sz w:val="28"/>
          <w:szCs w:val="28"/>
          <w:lang w:val="en-US"/>
        </w:rPr>
        <w:t>V</w:t>
      </w:r>
      <w:r w:rsidRPr="00C4708D">
        <w:rPr>
          <w:b/>
          <w:sz w:val="28"/>
          <w:szCs w:val="28"/>
        </w:rPr>
        <w:t>. Досудебный (внесудебный) порядок обжалования решений и действий</w:t>
      </w:r>
    </w:p>
    <w:p w:rsidR="00C4708D" w:rsidRPr="00C4708D" w:rsidRDefault="00C4708D" w:rsidP="00C4708D">
      <w:pPr>
        <w:ind w:firstLine="720"/>
        <w:jc w:val="center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 xml:space="preserve"> (бездействия) органа, предоставляющего муниципальную услугу, </w:t>
      </w:r>
    </w:p>
    <w:p w:rsidR="00C4708D" w:rsidRPr="00C4708D" w:rsidRDefault="00C4708D" w:rsidP="00C4708D">
      <w:pPr>
        <w:ind w:firstLine="720"/>
        <w:jc w:val="center"/>
        <w:rPr>
          <w:b/>
          <w:sz w:val="28"/>
          <w:szCs w:val="28"/>
        </w:rPr>
      </w:pPr>
      <w:r w:rsidRPr="00C4708D">
        <w:rPr>
          <w:b/>
          <w:sz w:val="28"/>
          <w:szCs w:val="28"/>
        </w:rPr>
        <w:t>его должностных лиц либо муниципальных служащих</w:t>
      </w:r>
    </w:p>
    <w:p w:rsidR="00C4708D" w:rsidRPr="00C4708D" w:rsidRDefault="00C4708D" w:rsidP="00C4708D">
      <w:pPr>
        <w:ind w:firstLine="720"/>
        <w:jc w:val="center"/>
        <w:rPr>
          <w:b/>
          <w:sz w:val="28"/>
          <w:szCs w:val="28"/>
        </w:rPr>
      </w:pPr>
    </w:p>
    <w:p w:rsidR="00C4708D" w:rsidRPr="00C4708D" w:rsidRDefault="00C4708D" w:rsidP="00C4708D">
      <w:pPr>
        <w:pStyle w:val="a7"/>
        <w:ind w:firstLine="720"/>
        <w:jc w:val="both"/>
        <w:rPr>
          <w:b/>
          <w:sz w:val="28"/>
          <w:szCs w:val="28"/>
          <w:lang w:eastAsia="en-US"/>
        </w:rPr>
      </w:pPr>
      <w:r w:rsidRPr="00C4708D">
        <w:rPr>
          <w:b/>
          <w:sz w:val="28"/>
          <w:szCs w:val="28"/>
          <w:lang w:eastAsia="en-US"/>
        </w:rPr>
        <w:t>5.1. Информация для заявителя о его праве подать жалобу на решение и (или) действия (бездействие) уполномоченного органа и (или) его должностных лиц, муниципальных служащих при предоставлении муниципальной услуги (далее - жалоба)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5.1.1. </w:t>
      </w:r>
      <w:proofErr w:type="gramStart"/>
      <w:r w:rsidRPr="00C4708D">
        <w:rPr>
          <w:sz w:val="28"/>
          <w:szCs w:val="28"/>
          <w:lang w:eastAsia="en-US"/>
        </w:rPr>
        <w:t>Заявитель, права и законные интересы которого нарушены должностным лицом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b/>
          <w:sz w:val="28"/>
          <w:szCs w:val="28"/>
          <w:lang w:eastAsia="en-US"/>
        </w:rPr>
      </w:pPr>
      <w:r w:rsidRPr="00C4708D">
        <w:rPr>
          <w:b/>
          <w:sz w:val="28"/>
          <w:szCs w:val="28"/>
          <w:lang w:eastAsia="en-US"/>
        </w:rPr>
        <w:t>5.2. Предмет жалобы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08D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C4708D">
        <w:rPr>
          <w:rFonts w:ascii="Times New Roman" w:hAnsi="Times New Roman" w:cs="Times New Roman"/>
          <w:sz w:val="28"/>
          <w:szCs w:val="28"/>
        </w:rPr>
        <w:lastRenderedPageBreak/>
        <w:t>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  <w:proofErr w:type="gramEnd"/>
    </w:p>
    <w:p w:rsidR="00C4708D" w:rsidRPr="00C4708D" w:rsidRDefault="00C4708D" w:rsidP="00C47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708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proofErr w:type="gramStart"/>
      <w:r w:rsidRPr="00C4708D">
        <w:rPr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</w:rPr>
      </w:pPr>
      <w:r w:rsidRPr="00C4708D">
        <w:rPr>
          <w:iCs/>
          <w:sz w:val="28"/>
          <w:szCs w:val="28"/>
          <w:lang w:eastAsia="en-US"/>
        </w:rPr>
        <w:t>5.3.1. Заявители могут обжаловать решения и действия (бездействие), принятые (осуществляемые) в ходе предоставления муниципальной услуги должностными лицами Уполномоченного органа, заместителю Главы администрации</w:t>
      </w:r>
      <w:r w:rsidRPr="00C4708D">
        <w:rPr>
          <w:sz w:val="28"/>
          <w:szCs w:val="28"/>
        </w:rPr>
        <w:t>, курирующему работу Уполномоченного органа, Главе администрации.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</w:p>
    <w:p w:rsidR="00C4708D" w:rsidRPr="00C4708D" w:rsidRDefault="00C4708D" w:rsidP="00C4708D">
      <w:pPr>
        <w:pStyle w:val="a7"/>
        <w:ind w:firstLine="720"/>
        <w:jc w:val="both"/>
        <w:rPr>
          <w:b/>
          <w:sz w:val="28"/>
          <w:szCs w:val="28"/>
          <w:lang w:eastAsia="en-US"/>
        </w:rPr>
      </w:pPr>
      <w:r w:rsidRPr="00C4708D">
        <w:rPr>
          <w:b/>
          <w:sz w:val="28"/>
          <w:szCs w:val="28"/>
          <w:lang w:eastAsia="en-US"/>
        </w:rPr>
        <w:t>5.4. Порядок подачи и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5.4.1. Жалоба подается в Уполномоченный орган в письменной форме, в том числе при личном приеме заявителя, или в электронном виде;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5.4.2. Прием жалоб в письменной форме осуществляется Уполномоченным органом в месте предоставления муниципальной услуги (в месте, где заявитель подавал заявление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Жалоба в письменной форме может быть также направлена по почте.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5.4.3. В электронном виде жалоба может быть подана заявителем посредством: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lastRenderedPageBreak/>
        <w:t>официального сайта  Уполномоченного органа в сети «Интернет»;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федеральной государственной информационной системы "Единый портал государственных и муниципальных услуг (функций)";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региональной государственной информационной системы "Портал государственных и муниципальных услуг (функций) Новгородской области";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федеральной государственной информационной системы "Досудебное обжалование": https://do.gosuslugi.ru;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5.4.4. Жалоба может быть подана заявителем через многофункциональный центр предоставления государственных и муниципальных услуг. При поступлении жалобы многофункциональный центр предоставления государственных и муниципальных услуг обеспечивает ее передачу в Уполномоченный орган не позднее следующего рабочего дня со дня поступления жалобы.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Жалоба на нарушение порядка предоставления муниципальной услуги многофункциональным центром предоставления государственных и муниципальных услуг рассматривается Уполномоченным органом в течение 15 рабочих дней со дня регистрации жалобы в Уполномоченном органе. 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5.4.5. Жалоба должна содержать: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proofErr w:type="gramStart"/>
      <w:r w:rsidRPr="00C4708D">
        <w:rPr>
          <w:sz w:val="28"/>
          <w:szCs w:val="28"/>
          <w:lang w:eastAsia="en-US"/>
        </w:rPr>
        <w:t>наименование Уполномоченного органа, предоставляющего муниципальную услугу, фамилию, имя, отчество (при наличии) должностного лица Уполномоченного орган, предоставляющего муниципальную услугу, либо муниципального служащего, решения и действия (бездействие) которых обжалуются;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proofErr w:type="gramStart"/>
      <w:r w:rsidRPr="00C4708D">
        <w:rPr>
          <w:sz w:val="28"/>
          <w:szCs w:val="28"/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сведения об обжалуемых решениях и действиях (бездействии) Уполномоченного органа, предоставляющего муниципальную услугу, должностного лица Уполномоченного органа, предоставляющего муниципальную услугу, либо муниципального служащего;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Уполномоченного органа либо муниципального служащего. 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5.4.6. В случае</w:t>
      </w:r>
      <w:proofErr w:type="gramStart"/>
      <w:r w:rsidRPr="00C4708D">
        <w:rPr>
          <w:iCs/>
          <w:sz w:val="28"/>
          <w:szCs w:val="28"/>
          <w:lang w:eastAsia="en-US"/>
        </w:rPr>
        <w:t>,</w:t>
      </w:r>
      <w:proofErr w:type="gramEnd"/>
      <w:r w:rsidRPr="00C4708D">
        <w:rPr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proofErr w:type="gramStart"/>
      <w:r w:rsidRPr="00C4708D">
        <w:rPr>
          <w:iCs/>
          <w:sz w:val="28"/>
          <w:szCs w:val="28"/>
          <w:lang w:eastAsia="en-US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</w:t>
      </w:r>
      <w:r w:rsidRPr="00C4708D">
        <w:rPr>
          <w:iCs/>
          <w:sz w:val="28"/>
          <w:szCs w:val="28"/>
          <w:lang w:eastAsia="en-US"/>
        </w:rPr>
        <w:lastRenderedPageBreak/>
        <w:t>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C4708D">
        <w:rPr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В случае</w:t>
      </w:r>
      <w:proofErr w:type="gramStart"/>
      <w:r w:rsidRPr="00C4708D">
        <w:rPr>
          <w:iCs/>
          <w:sz w:val="28"/>
          <w:szCs w:val="28"/>
          <w:lang w:eastAsia="en-US"/>
        </w:rPr>
        <w:t>,</w:t>
      </w:r>
      <w:proofErr w:type="gramEnd"/>
      <w:r w:rsidRPr="00C4708D">
        <w:rPr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В случае</w:t>
      </w:r>
      <w:proofErr w:type="gramStart"/>
      <w:r w:rsidRPr="00C4708D">
        <w:rPr>
          <w:iCs/>
          <w:sz w:val="28"/>
          <w:szCs w:val="28"/>
          <w:lang w:eastAsia="en-US"/>
        </w:rPr>
        <w:t>,</w:t>
      </w:r>
      <w:proofErr w:type="gramEnd"/>
      <w:r w:rsidRPr="00C4708D">
        <w:rPr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рабочих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5.5. Сроки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 xml:space="preserve">5.5.1.  </w:t>
      </w:r>
      <w:proofErr w:type="gramStart"/>
      <w:r w:rsidRPr="00C4708D">
        <w:rPr>
          <w:iCs/>
          <w:sz w:val="28"/>
          <w:szCs w:val="28"/>
          <w:lang w:eastAsia="en-US"/>
        </w:rPr>
        <w:t>Жалоба, поступившая в Уполномоченный орган, подлежит рассмотрению в течение 15 рабочих дней со дня ее регистрации, а в случае обжалования отказа Уполномоченного органа, должностного лица Уполномоченного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5.6. Результат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5.6.1. По результатам рассмотрения жалобы Уполномоченный орган принимает одно из следующих решений: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proofErr w:type="gramStart"/>
      <w:r w:rsidRPr="00C4708D">
        <w:rPr>
          <w:iCs/>
          <w:sz w:val="28"/>
          <w:szCs w:val="28"/>
          <w:lang w:eastAsia="en-US"/>
        </w:rPr>
        <w:t>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муниципальных правовых актов, а также в иных формах;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отказывает в удовлетворении жалобы;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5.6.2. 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5.6.3. Уполномоченный орган отказывает в удовлетворении жалобы в следующих случаях: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наличие решения по жалобе, принятого ранее в отношении того же заявителя и по тому же предмету жалобы;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доводы заявителя признаны необоснованными;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 xml:space="preserve">5.6.4. В случае установления в ходе или по результатам </w:t>
      </w:r>
      <w:proofErr w:type="gramStart"/>
      <w:r w:rsidRPr="00C4708D">
        <w:rPr>
          <w:iCs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C4708D">
        <w:rPr>
          <w:iCs/>
          <w:sz w:val="28"/>
          <w:szCs w:val="28"/>
          <w:lang w:eastAsia="en-US"/>
        </w:rPr>
        <w:t xml:space="preserve"> или преступления Уполномоченный орган незамедлительно направляет имеющиеся материалы в органы прокуратуры.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proofErr w:type="gramStart"/>
      <w:r w:rsidRPr="00C4708D">
        <w:rPr>
          <w:iCs/>
          <w:sz w:val="28"/>
          <w:szCs w:val="28"/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муниципального служащего, принявшего решение по жалобе;</w:t>
      </w:r>
      <w:proofErr w:type="gramEnd"/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основания для принятия решения по жалобе;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принятое по жалобе решение;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в случае</w:t>
      </w:r>
      <w:proofErr w:type="gramStart"/>
      <w:r w:rsidRPr="00C4708D">
        <w:rPr>
          <w:iCs/>
          <w:sz w:val="28"/>
          <w:szCs w:val="28"/>
          <w:lang w:eastAsia="en-US"/>
        </w:rPr>
        <w:t>,</w:t>
      </w:r>
      <w:proofErr w:type="gramEnd"/>
      <w:r w:rsidRPr="00C4708D">
        <w:rPr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iCs/>
          <w:sz w:val="28"/>
          <w:szCs w:val="28"/>
          <w:lang w:eastAsia="en-US"/>
        </w:rPr>
      </w:pPr>
      <w:r w:rsidRPr="00C4708D">
        <w:rPr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5.10.1. Уполномоченный орган обеспечивает: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proofErr w:type="gramStart"/>
      <w:r w:rsidRPr="00C4708D">
        <w:rPr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Уполномоченного органа, его должностных лиц либо муниципальных служащих посредством размещения информации на стендах </w:t>
      </w:r>
      <w:r w:rsidRPr="00C4708D">
        <w:rPr>
          <w:iCs/>
          <w:sz w:val="28"/>
          <w:szCs w:val="28"/>
          <w:lang w:eastAsia="en-US"/>
        </w:rPr>
        <w:lastRenderedPageBreak/>
        <w:t>в местах предоставления муниципальных услуг, на официальном сайте Уполномоченного органа  в сети "Интернет", в федеральной государственной информационной системе "Единый портал государственных и муниципальных услуг (функций)" или региональной государственной информационной системе "Портал государственных и муниципальных услуг (функций) Новгородской области</w:t>
      </w:r>
      <w:proofErr w:type="gramEnd"/>
      <w:r w:rsidRPr="00C4708D">
        <w:rPr>
          <w:iCs/>
          <w:sz w:val="28"/>
          <w:szCs w:val="28"/>
          <w:lang w:eastAsia="en-US"/>
        </w:rPr>
        <w:t>", через многофункциональный центр предоставления государственных и муниципальных услуг;</w:t>
      </w:r>
    </w:p>
    <w:p w:rsidR="00C4708D" w:rsidRPr="00C4708D" w:rsidRDefault="00C4708D" w:rsidP="00C4708D">
      <w:pPr>
        <w:pStyle w:val="a7"/>
        <w:ind w:firstLine="720"/>
        <w:jc w:val="both"/>
        <w:rPr>
          <w:iCs/>
          <w:sz w:val="28"/>
          <w:szCs w:val="28"/>
          <w:lang w:eastAsia="en-US"/>
        </w:rPr>
      </w:pPr>
      <w:r w:rsidRPr="00C4708D">
        <w:rPr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Уполномоченного органа, его должностных лиц либо муниципальных служащих, в том числе по телефону, электронной почте, при личном приеме;</w:t>
      </w:r>
    </w:p>
    <w:p w:rsidR="00C4708D" w:rsidRPr="00C4708D" w:rsidRDefault="00C4708D" w:rsidP="00C4708D">
      <w:pPr>
        <w:pStyle w:val="a7"/>
        <w:ind w:firstLine="720"/>
        <w:jc w:val="both"/>
        <w:rPr>
          <w:sz w:val="28"/>
          <w:szCs w:val="28"/>
          <w:lang w:eastAsia="en-US"/>
        </w:rPr>
      </w:pPr>
      <w:r w:rsidRPr="00C4708D">
        <w:rPr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  <w:lang w:eastAsia="en-US"/>
        </w:rPr>
      </w:pPr>
    </w:p>
    <w:p w:rsidR="00C4708D" w:rsidRPr="00C4708D" w:rsidRDefault="00C4708D" w:rsidP="00C4708D">
      <w:pPr>
        <w:pStyle w:val="a7"/>
        <w:ind w:left="4502" w:firstLine="720"/>
        <w:jc w:val="right"/>
        <w:rPr>
          <w:sz w:val="28"/>
          <w:szCs w:val="28"/>
        </w:rPr>
      </w:pPr>
      <w:r w:rsidRPr="00C4708D">
        <w:rPr>
          <w:sz w:val="28"/>
          <w:szCs w:val="28"/>
          <w:highlight w:val="yellow"/>
        </w:rPr>
        <w:br w:type="page"/>
      </w:r>
      <w:r w:rsidRPr="00C4708D">
        <w:rPr>
          <w:sz w:val="28"/>
          <w:szCs w:val="28"/>
        </w:rPr>
        <w:lastRenderedPageBreak/>
        <w:t>Приложение № 1</w:t>
      </w:r>
    </w:p>
    <w:p w:rsidR="00C4708D" w:rsidRPr="00C4708D" w:rsidRDefault="00C4708D" w:rsidP="00C4708D">
      <w:pPr>
        <w:pStyle w:val="a7"/>
        <w:ind w:left="4500" w:firstLine="720"/>
        <w:jc w:val="right"/>
        <w:rPr>
          <w:sz w:val="28"/>
          <w:szCs w:val="28"/>
        </w:rPr>
      </w:pPr>
      <w:r w:rsidRPr="00C4708D">
        <w:rPr>
          <w:sz w:val="28"/>
          <w:szCs w:val="28"/>
        </w:rPr>
        <w:t xml:space="preserve">к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муниципального образования» </w:t>
      </w:r>
    </w:p>
    <w:p w:rsidR="00C4708D" w:rsidRPr="00C4708D" w:rsidRDefault="00C4708D" w:rsidP="00C4708D">
      <w:pPr>
        <w:pStyle w:val="a7"/>
        <w:ind w:firstLine="720"/>
        <w:jc w:val="both"/>
        <w:rPr>
          <w:b/>
          <w:sz w:val="28"/>
          <w:szCs w:val="28"/>
        </w:rPr>
      </w:pP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ПЕРЕЧЕНЬ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МНОГОФУНКЦИОНАЛЬНЫХ ЦЕНТРОВ ПРЕДОСТАВЛЕНИЯ ГОСУДАРСТВЕННЫХ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И МУНИЦИПАЛЬНЫХ УСЛУГ, ОБРАЩЕНИЕ В КОТОРЫЕ ВОЗМОЖНО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t>ДЛЯ ПОЛУЧЕНИЯ МУНИЦИПАЛЬНОЙ УСЛУГИ</w:t>
      </w: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</w:p>
    <w:tbl>
      <w:tblPr>
        <w:tblW w:w="0" w:type="auto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5556"/>
        <w:gridCol w:w="3005"/>
      </w:tblGrid>
      <w:tr w:rsidR="00C4708D" w:rsidRPr="00C4708D" w:rsidTr="004A27E6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left="-302" w:right="-328" w:firstLine="120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 xml:space="preserve">N </w:t>
            </w:r>
            <w:proofErr w:type="gramStart"/>
            <w:r w:rsidRPr="00C4708D">
              <w:rPr>
                <w:bCs/>
                <w:sz w:val="28"/>
                <w:szCs w:val="28"/>
              </w:rPr>
              <w:t>п</w:t>
            </w:r>
            <w:proofErr w:type="gramEnd"/>
            <w:r w:rsidRPr="00C4708D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Наименование, почтовый адрес, контактные телефоны, e-</w:t>
            </w:r>
            <w:proofErr w:type="spellStart"/>
            <w:r w:rsidRPr="00C4708D">
              <w:rPr>
                <w:bCs/>
                <w:sz w:val="28"/>
                <w:szCs w:val="28"/>
              </w:rPr>
              <w:t>mail</w:t>
            </w:r>
            <w:proofErr w:type="spellEnd"/>
            <w:r w:rsidRPr="00C4708D">
              <w:rPr>
                <w:bCs/>
                <w:sz w:val="28"/>
                <w:szCs w:val="28"/>
              </w:rPr>
              <w:t>, адрес сайта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График приема граждан (день, час)</w:t>
            </w:r>
          </w:p>
        </w:tc>
      </w:tr>
      <w:tr w:rsidR="00C4708D" w:rsidRPr="00C4708D" w:rsidTr="004A27E6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left="-302" w:right="-328" w:firstLine="480"/>
              <w:rPr>
                <w:bCs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Отдел МФЦ Чудовского муниципального района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ул. Некрасова, д. 27, г. Чудово, Новгородская область, 174210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  <w:lang w:val="en-US"/>
              </w:rPr>
            </w:pPr>
            <w:r w:rsidRPr="00C4708D">
              <w:rPr>
                <w:bCs/>
                <w:sz w:val="28"/>
                <w:szCs w:val="28"/>
              </w:rPr>
              <w:t>тел</w:t>
            </w:r>
            <w:r w:rsidRPr="00C4708D">
              <w:rPr>
                <w:bCs/>
                <w:sz w:val="28"/>
                <w:szCs w:val="28"/>
                <w:lang w:val="en-US"/>
              </w:rPr>
              <w:t>. (81665)45109, (81665)45160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  <w:lang w:val="en-US"/>
              </w:rPr>
            </w:pPr>
            <w:r w:rsidRPr="00C4708D">
              <w:rPr>
                <w:bCs/>
                <w:sz w:val="28"/>
                <w:szCs w:val="28"/>
                <w:lang w:val="en-US"/>
              </w:rPr>
              <w:t>e-mail: mfc.chudovo@yandex.ru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пн. 8.30 - 17.30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вт. 8.30 - 17.30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ср. 8.30 - 17.30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 xml:space="preserve">чт. 8.30 - 17.30 (9.00 - 10.00 </w:t>
            </w:r>
            <w:proofErr w:type="spellStart"/>
            <w:r w:rsidRPr="00C4708D">
              <w:rPr>
                <w:bCs/>
                <w:sz w:val="28"/>
                <w:szCs w:val="28"/>
              </w:rPr>
              <w:t>неприемное</w:t>
            </w:r>
            <w:proofErr w:type="spellEnd"/>
            <w:r w:rsidRPr="00C4708D">
              <w:rPr>
                <w:bCs/>
                <w:sz w:val="28"/>
                <w:szCs w:val="28"/>
              </w:rPr>
              <w:t xml:space="preserve"> время)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пт. 8.30 - 14.30</w:t>
            </w:r>
          </w:p>
          <w:p w:rsidR="00C4708D" w:rsidRPr="00C4708D" w:rsidRDefault="00C4708D" w:rsidP="004A27E6">
            <w:pPr>
              <w:autoSpaceDE w:val="0"/>
              <w:autoSpaceDN w:val="0"/>
              <w:adjustRightInd w:val="0"/>
              <w:ind w:right="-328"/>
              <w:rPr>
                <w:bCs/>
                <w:sz w:val="28"/>
                <w:szCs w:val="28"/>
              </w:rPr>
            </w:pPr>
            <w:r w:rsidRPr="00C4708D">
              <w:rPr>
                <w:bCs/>
                <w:sz w:val="28"/>
                <w:szCs w:val="28"/>
              </w:rPr>
              <w:t>сб. 9.00 - 15.00</w:t>
            </w:r>
          </w:p>
        </w:tc>
      </w:tr>
    </w:tbl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C4708D" w:rsidRPr="00C4708D" w:rsidRDefault="00C4708D" w:rsidP="00C4708D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4708D">
        <w:rPr>
          <w:bCs/>
          <w:sz w:val="28"/>
          <w:szCs w:val="28"/>
        </w:rPr>
        <w:br w:type="page"/>
      </w:r>
    </w:p>
    <w:p w:rsidR="00C4708D" w:rsidRPr="00C4708D" w:rsidRDefault="00C4708D" w:rsidP="00C4708D">
      <w:pPr>
        <w:pStyle w:val="a7"/>
        <w:ind w:firstLine="720"/>
        <w:jc w:val="right"/>
        <w:rPr>
          <w:sz w:val="28"/>
          <w:szCs w:val="28"/>
        </w:rPr>
      </w:pPr>
      <w:r w:rsidRPr="00C4708D">
        <w:rPr>
          <w:sz w:val="28"/>
          <w:szCs w:val="28"/>
        </w:rPr>
        <w:lastRenderedPageBreak/>
        <w:t>Приложение № 2</w:t>
      </w:r>
    </w:p>
    <w:p w:rsidR="00C4708D" w:rsidRPr="00C4708D" w:rsidRDefault="00C4708D" w:rsidP="00C4708D">
      <w:pPr>
        <w:pStyle w:val="a7"/>
        <w:ind w:left="4500" w:firstLine="720"/>
        <w:jc w:val="right"/>
        <w:rPr>
          <w:sz w:val="28"/>
          <w:szCs w:val="28"/>
        </w:rPr>
      </w:pPr>
      <w:r w:rsidRPr="00C4708D">
        <w:rPr>
          <w:sz w:val="28"/>
          <w:szCs w:val="28"/>
        </w:rPr>
        <w:t xml:space="preserve">к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муниципального образования» </w:t>
      </w:r>
    </w:p>
    <w:p w:rsidR="00C4708D" w:rsidRPr="00C4708D" w:rsidRDefault="00C4708D" w:rsidP="00C4708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4708D" w:rsidRPr="00C4708D" w:rsidRDefault="00C4708D" w:rsidP="00C4708D">
      <w:pPr>
        <w:ind w:left="4536" w:firstLine="720"/>
        <w:jc w:val="right"/>
        <w:rPr>
          <w:sz w:val="28"/>
          <w:szCs w:val="28"/>
        </w:rPr>
      </w:pPr>
      <w:bookmarkStart w:id="4" w:name="Par570"/>
      <w:bookmarkEnd w:id="4"/>
    </w:p>
    <w:p w:rsidR="00C4708D" w:rsidRPr="00C4708D" w:rsidRDefault="00C4708D" w:rsidP="00C4708D">
      <w:pPr>
        <w:ind w:firstLine="720"/>
        <w:jc w:val="center"/>
        <w:rPr>
          <w:b/>
          <w:caps/>
          <w:sz w:val="28"/>
          <w:szCs w:val="28"/>
        </w:rPr>
      </w:pPr>
      <w:r w:rsidRPr="00C4708D">
        <w:rPr>
          <w:b/>
          <w:caps/>
          <w:sz w:val="28"/>
          <w:szCs w:val="28"/>
        </w:rPr>
        <w:t xml:space="preserve">Блок-схема </w:t>
      </w:r>
    </w:p>
    <w:p w:rsidR="00C4708D" w:rsidRPr="00C4708D" w:rsidRDefault="00C4708D" w:rsidP="00C4708D">
      <w:pPr>
        <w:ind w:firstLine="720"/>
        <w:jc w:val="center"/>
        <w:rPr>
          <w:sz w:val="28"/>
          <w:szCs w:val="28"/>
        </w:rPr>
      </w:pPr>
      <w:r w:rsidRPr="00C4708D">
        <w:rPr>
          <w:sz w:val="28"/>
          <w:szCs w:val="28"/>
        </w:rPr>
        <w:t>предоставления муниципальной услуги</w:t>
      </w:r>
    </w:p>
    <w:p w:rsidR="00C4708D" w:rsidRPr="00C4708D" w:rsidRDefault="00C4708D" w:rsidP="00C4708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4471509" wp14:editId="35FEB16B">
                <wp:simplePos x="0" y="0"/>
                <wp:positionH relativeFrom="column">
                  <wp:posOffset>533400</wp:posOffset>
                </wp:positionH>
                <wp:positionV relativeFrom="paragraph">
                  <wp:posOffset>163830</wp:posOffset>
                </wp:positionV>
                <wp:extent cx="4724400" cy="746760"/>
                <wp:effectExtent l="13335" t="5715" r="5715" b="9525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4400" cy="746760"/>
                          <a:chOff x="360" y="156"/>
                          <a:chExt cx="8640" cy="1440"/>
                        </a:xfrm>
                      </wpg:grpSpPr>
                      <wps:wsp>
                        <wps:cNvPr id="1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653A" w:rsidRPr="00E92A74" w:rsidRDefault="0045653A" w:rsidP="00C4708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 w:rsidRPr="00E92A74">
                                <w:t xml:space="preserve">Прием </w:t>
                              </w:r>
                              <w:r>
                                <w:t xml:space="preserve">и регистрация  </w:t>
                              </w:r>
                              <w:r w:rsidRPr="00E92A74">
                                <w:t xml:space="preserve">заявления </w:t>
                              </w:r>
                              <w:r>
                                <w:t xml:space="preserve">и документов в </w:t>
                              </w:r>
                              <w:r w:rsidRPr="00E92A74">
                                <w:t>Уполномоченн</w:t>
                              </w:r>
                              <w:r>
                                <w:t>ом</w:t>
                              </w:r>
                              <w:r w:rsidRPr="00E92A74">
                                <w:t xml:space="preserve"> орган</w:t>
                              </w:r>
                              <w:r>
                                <w:t>е, направлении (выдача) заявителю расписки в получении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left:0;text-align:left;margin-left:42pt;margin-top:12.9pt;width:372pt;height:58.8pt;z-index:25165926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">
                <v:roundrect id="AutoShape 3" o:spid="_x0000_s1027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MzcIA&#10;AADbAAAADwAAAGRycy9kb3ducmV2LnhtbERPS2sCMRC+F/wPYYRepGYVKstqVkSwLT3Z1YLH6Wb2&#10;QTeTNUl1++9NoeBtPr7nrNaD6cSFnG8tK5hNExDEpdUt1wqOh91TCsIHZI2dZVLwSx7W+ehhhZm2&#10;V/6gSxFqEUPYZ6igCaHPpPRlQwb91PbEkausMxgidLXUDq8x3HRyniQLabDl2NBgT9uGyu/ixyjo&#10;TvP9ZJLS4qV4/XJV+W5m50+j1ON42CxBBBrCXfzvftNx/jP8/RIP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kzNwgAAANsAAAAPAAAAAAAAAAAAAAAAAJgCAABkcnMvZG93&#10;bnJldi54bWxQSwUGAAAAAAQABAD1AAAAhwMAAAAA&#10;" strokeweight=".26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    <v:stroke joinstyle="round"/>
                  <v:textbox>
                    <w:txbxContent>
                      <w:p w:rsidR="00C4708D" w:rsidRPr="00E92A74" w:rsidRDefault="00C4708D" w:rsidP="00C4708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 w:rsidRPr="00E92A74">
                          <w:t xml:space="preserve">Прием </w:t>
                        </w:r>
                        <w:r>
                          <w:t xml:space="preserve">и регистрация  </w:t>
                        </w:r>
                        <w:r w:rsidRPr="00E92A74">
                          <w:t xml:space="preserve">заявления </w:t>
                        </w:r>
                        <w:r>
                          <w:t xml:space="preserve">и документов в </w:t>
                        </w:r>
                        <w:r w:rsidRPr="00E92A74">
                          <w:t>Уполномоченн</w:t>
                        </w:r>
                        <w:r>
                          <w:t>ом</w:t>
                        </w:r>
                        <w:r w:rsidRPr="00E92A74">
                          <w:t xml:space="preserve"> орган</w:t>
                        </w:r>
                        <w:r>
                          <w:t>е, направлении (выдача) заявителю расписки в получении заявления и документов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08D" w:rsidRPr="00C4708D" w:rsidRDefault="00C4708D" w:rsidP="00C4708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923BA" wp14:editId="390C3F7B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0" cy="252730"/>
                <wp:effectExtent l="60960" t="5715" r="53340" b="1778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6.9pt" to="3in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0"/>
      </w:tblGrid>
      <w:tr w:rsidR="00C4708D" w:rsidRPr="00C4708D" w:rsidTr="004A27E6">
        <w:tc>
          <w:tcPr>
            <w:tcW w:w="7440" w:type="dxa"/>
          </w:tcPr>
          <w:p w:rsidR="00C4708D" w:rsidRPr="00C4708D" w:rsidRDefault="00C4708D" w:rsidP="004A27E6">
            <w:pPr>
              <w:pStyle w:val="HTML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8D">
              <w:rPr>
                <w:rFonts w:ascii="Times New Roman" w:hAnsi="Times New Roman" w:cs="Times New Roman"/>
                <w:sz w:val="28"/>
                <w:szCs w:val="28"/>
              </w:rPr>
              <w:t>Рассмотрение заявления в Уполномоченном органе</w:t>
            </w:r>
          </w:p>
        </w:tc>
      </w:tr>
    </w:tbl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C3245" wp14:editId="715139B6">
                <wp:simplePos x="0" y="0"/>
                <wp:positionH relativeFrom="column">
                  <wp:posOffset>2743200</wp:posOffset>
                </wp:positionH>
                <wp:positionV relativeFrom="paragraph">
                  <wp:posOffset>24765</wp:posOffset>
                </wp:positionV>
                <wp:extent cx="0" cy="252730"/>
                <wp:effectExtent l="60960" t="5080" r="53340" b="1841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.95pt" to="3in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541FE13E" wp14:editId="6610F78A">
                <wp:simplePos x="0" y="0"/>
                <wp:positionH relativeFrom="column">
                  <wp:posOffset>549275</wp:posOffset>
                </wp:positionH>
                <wp:positionV relativeFrom="paragraph">
                  <wp:posOffset>137160</wp:posOffset>
                </wp:positionV>
                <wp:extent cx="4695825" cy="800100"/>
                <wp:effectExtent l="10160" t="6350" r="8890" b="1270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5825" cy="800100"/>
                          <a:chOff x="360" y="156"/>
                          <a:chExt cx="8640" cy="1440"/>
                        </a:xfrm>
                      </wpg:grpSpPr>
                      <wps:wsp>
                        <wps:cNvPr id="10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653A" w:rsidRPr="00E92A74" w:rsidRDefault="0045653A" w:rsidP="00C4708D">
                              <w:pPr>
                                <w:autoSpaceDE w:val="0"/>
                                <w:jc w:val="center"/>
                              </w:pPr>
                              <w:r w:rsidRPr="00E92A74">
  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  <w:p w:rsidR="0045653A" w:rsidRPr="00AF129C" w:rsidRDefault="0045653A" w:rsidP="00C4708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>
                                <w:t xml:space="preserve"> </w:t>
                              </w:r>
                            </w:p>
                            <w:p w:rsidR="0045653A" w:rsidRPr="00086CD2" w:rsidRDefault="0045653A" w:rsidP="00C4708D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9" style="position:absolute;left:0;text-align:left;margin-left:43.25pt;margin-top:10.8pt;width:369.75pt;height:63pt;z-index:25166028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">
                <v:roundrect id="AutoShape 6" o:spid="_x0000_s1030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3vVcQA&#10;AADbAAAADwAAAGRycy9kb3ducmV2LnhtbESPQWvCQBCF7wX/wzKCF6kbPYhEVymCVXpqo4LHaXZM&#10;QrOz6e6q6b/vHAq9zfDevPfNatO7Vt0pxMazgekkA0VcettwZeB03D0vQMWEbLH1TAZ+KMJmPXha&#10;YW79gz/oXqRKSQjHHA3UKXW51rGsyWGc+I5YtKsPDpOsodI24EPCXatnWTbXDhuWhho72tZUfhU3&#10;Z6C9zN7H4wXNX4v9Z7iWb276fXbGjIb9yxJUoj79m/+uD1bwhV5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71XEAAAA2wAAAA8AAAAAAAAAAAAAAAAAmAIAAGRycy9k&#10;b3ducmV2LnhtbFBLBQYAAAAABAAEAPUAAACJAwAAAAA=&#10;" strokeweight=".26mm">
                  <v:stroke joinstyle="miter"/>
                </v:roundrect>
                <v:shape id="Text Box 7" o:spid="_x0000_s1031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C4708D" w:rsidRPr="00E92A74" w:rsidRDefault="00C4708D" w:rsidP="00C4708D">
                        <w:pPr>
                          <w:autoSpaceDE w:val="0"/>
                          <w:jc w:val="center"/>
                        </w:pPr>
                        <w:r w:rsidRPr="00E92A74">
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  <w:p w:rsidR="00C4708D" w:rsidRPr="00AF129C" w:rsidRDefault="00C4708D" w:rsidP="00C4708D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>
                          <w:t xml:space="preserve"> </w:t>
                        </w:r>
                      </w:p>
                      <w:p w:rsidR="00C4708D" w:rsidRPr="00086CD2" w:rsidRDefault="00C4708D" w:rsidP="00C4708D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5582D" wp14:editId="66449787">
                <wp:simplePos x="0" y="0"/>
                <wp:positionH relativeFrom="column">
                  <wp:posOffset>4196715</wp:posOffset>
                </wp:positionH>
                <wp:positionV relativeFrom="paragraph">
                  <wp:posOffset>147955</wp:posOffset>
                </wp:positionV>
                <wp:extent cx="0" cy="389255"/>
                <wp:effectExtent l="57150" t="7620" r="57150" b="2222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45pt,11.65pt" to="330.4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">
                <v:stroke endarrow="block"/>
              </v:line>
            </w:pict>
          </mc:Fallback>
        </mc:AlternateContent>
      </w:r>
      <w:r w:rsidRPr="00C4708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76066F" wp14:editId="7AE1BBD8">
                <wp:simplePos x="0" y="0"/>
                <wp:positionH relativeFrom="column">
                  <wp:posOffset>1577340</wp:posOffset>
                </wp:positionH>
                <wp:positionV relativeFrom="paragraph">
                  <wp:posOffset>147955</wp:posOffset>
                </wp:positionV>
                <wp:extent cx="0" cy="389255"/>
                <wp:effectExtent l="57150" t="7620" r="57150" b="222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2pt,11.65pt" to="124.2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4708D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40F0407C" wp14:editId="5BE6A7FE">
                <wp:simplePos x="0" y="0"/>
                <wp:positionH relativeFrom="column">
                  <wp:posOffset>609600</wp:posOffset>
                </wp:positionH>
                <wp:positionV relativeFrom="paragraph">
                  <wp:posOffset>55245</wp:posOffset>
                </wp:positionV>
                <wp:extent cx="1871345" cy="2857500"/>
                <wp:effectExtent l="13335" t="12065" r="10795" b="698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2857500"/>
                          <a:chOff x="360" y="156"/>
                          <a:chExt cx="8640" cy="1440"/>
                        </a:xfrm>
                      </wpg:grpSpPr>
                      <wps:wsp>
                        <wps:cNvPr id="5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653A" w:rsidRDefault="0045653A" w:rsidP="00C4708D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E92A74">
                                <w:t xml:space="preserve">Подготовка </w:t>
                              </w:r>
                              <w:r w:rsidRPr="00E92A74">
                                <w:rPr>
                                  <w:bCs/>
                                </w:rPr>
                                <w:t xml:space="preserve">постановления о </w:t>
                              </w:r>
                              <w:r>
                                <w:rPr>
                                  <w:bCs/>
                                </w:rPr>
                                <w:t>предоставлении муниципальной услуги</w:t>
                              </w:r>
                              <w:r w:rsidRPr="00E92A74">
                                <w:rPr>
                                  <w:bCs/>
                                </w:rPr>
                                <w:t xml:space="preserve"> </w:t>
                              </w:r>
                            </w:p>
                            <w:p w:rsidR="0045653A" w:rsidRDefault="0045653A" w:rsidP="00C4708D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и</w:t>
                              </w:r>
                            </w:p>
                            <w:p w:rsidR="0045653A" w:rsidRPr="0009440B" w:rsidRDefault="0045653A" w:rsidP="00C4708D">
                              <w:pPr>
                                <w:pStyle w:val="a7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t>в</w:t>
                              </w:r>
                              <w:r w:rsidRPr="00AF129C">
                                <w:t>ыдача</w:t>
                              </w:r>
                              <w:r>
                                <w:t xml:space="preserve"> (направление)</w:t>
                              </w:r>
                              <w:r w:rsidRPr="00AF129C">
                                <w:t xml:space="preserve"> заявителю 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постановления о присвоении, </w:t>
                              </w:r>
                              <w:r>
                                <w:rPr>
                                  <w:color w:val="000000"/>
                                </w:rPr>
                                <w:t xml:space="preserve">изменении и 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аннулировании </w:t>
                              </w:r>
                              <w:r w:rsidRPr="00A93BFE"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  <w:r w:rsidRPr="00A93BFE">
                                <w:rPr>
                                  <w:color w:val="000000"/>
                                </w:rPr>
                                <w:t>адреса объект</w:t>
                              </w:r>
                              <w:r>
                                <w:rPr>
                                  <w:color w:val="000000"/>
                                </w:rPr>
                                <w:t>а</w:t>
                              </w:r>
                              <w:r w:rsidRPr="00A93BFE">
                                <w:rPr>
                                  <w:color w:val="000000"/>
                                </w:rPr>
                                <w:t xml:space="preserve"> адресации </w:t>
                              </w:r>
                            </w:p>
                            <w:p w:rsidR="0045653A" w:rsidRPr="00E92A74" w:rsidRDefault="0045653A" w:rsidP="00C4708D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2" style="position:absolute;left:0;text-align:left;margin-left:48pt;margin-top:4.35pt;width:147.35pt;height:225pt;z-index:25166540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">
                <v:roundrect id="AutoShape 15" o:spid="_x0000_s1033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h2sQA&#10;AADaAAAADwAAAGRycy9kb3ducmV2LnhtbESPT2sCMRTE7wW/Q3hCL1KzCpV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2odrEAAAA2gAAAA8AAAAAAAAAAAAAAAAAmAIAAGRycy9k&#10;b3ducmV2LnhtbFBLBQYAAAAABAAEAPUAAACJAwAAAAA=&#10;" strokeweight=".26mm">
                  <v:stroke joinstyle="miter"/>
                </v:roundrect>
                <v:shape id="Text Box 16" o:spid="_x0000_s1034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stroke joinstyle="round"/>
                  <v:textbox>
                    <w:txbxContent>
                      <w:p w:rsidR="00C4708D" w:rsidRDefault="00C4708D" w:rsidP="00C4708D">
                        <w:pPr>
                          <w:jc w:val="center"/>
                          <w:rPr>
                            <w:bCs/>
                          </w:rPr>
                        </w:pPr>
                        <w:r w:rsidRPr="00E92A74">
                          <w:t xml:space="preserve">Подготовка </w:t>
                        </w:r>
                        <w:r w:rsidRPr="00E92A74">
                          <w:rPr>
                            <w:bCs/>
                          </w:rPr>
                          <w:t xml:space="preserve">постановления о </w:t>
                        </w:r>
                        <w:r>
                          <w:rPr>
                            <w:bCs/>
                          </w:rPr>
                          <w:t>предоставлении муниципальной услуги</w:t>
                        </w:r>
                        <w:r w:rsidRPr="00E92A74">
                          <w:rPr>
                            <w:bCs/>
                          </w:rPr>
                          <w:t xml:space="preserve"> </w:t>
                        </w:r>
                      </w:p>
                      <w:p w:rsidR="00C4708D" w:rsidRDefault="00C4708D" w:rsidP="00C4708D">
                        <w:pPr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и</w:t>
                        </w:r>
                      </w:p>
                      <w:p w:rsidR="00C4708D" w:rsidRPr="0009440B" w:rsidRDefault="00C4708D" w:rsidP="00C4708D">
                        <w:pPr>
                          <w:pStyle w:val="a7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t>в</w:t>
                        </w:r>
                        <w:r w:rsidRPr="00AF129C">
                          <w:t>ыдача</w:t>
                        </w:r>
                        <w:r>
                          <w:t xml:space="preserve"> (направление)</w:t>
                        </w:r>
                        <w:r w:rsidRPr="00AF129C">
                          <w:t xml:space="preserve"> заявителю </w:t>
                        </w:r>
                        <w:r w:rsidRPr="00A93BFE">
                          <w:rPr>
                            <w:color w:val="000000"/>
                          </w:rPr>
                          <w:t xml:space="preserve">постановления о присвоении, </w:t>
                        </w:r>
                        <w:r>
                          <w:rPr>
                            <w:color w:val="000000"/>
                          </w:rPr>
                          <w:t xml:space="preserve">изменении и </w:t>
                        </w:r>
                        <w:r w:rsidRPr="00A93BFE">
                          <w:rPr>
                            <w:color w:val="000000"/>
                          </w:rPr>
                          <w:t xml:space="preserve">аннулировании </w:t>
                        </w:r>
                        <w:r w:rsidRPr="00A93BFE">
                          <w:rPr>
                            <w:b/>
                            <w:color w:val="000000"/>
                          </w:rPr>
                          <w:t xml:space="preserve"> </w:t>
                        </w:r>
                        <w:r w:rsidRPr="00A93BFE">
                          <w:rPr>
                            <w:color w:val="000000"/>
                          </w:rPr>
                          <w:t>адреса объект</w:t>
                        </w:r>
                        <w:r>
                          <w:rPr>
                            <w:color w:val="000000"/>
                          </w:rPr>
                          <w:t>а</w:t>
                        </w:r>
                        <w:r w:rsidRPr="00A93BFE">
                          <w:rPr>
                            <w:color w:val="000000"/>
                          </w:rPr>
                          <w:t xml:space="preserve"> адресации </w:t>
                        </w:r>
                      </w:p>
                      <w:p w:rsidR="00C4708D" w:rsidRPr="00E92A74" w:rsidRDefault="00C4708D" w:rsidP="00C4708D">
                        <w:pPr>
                          <w:jc w:val="center"/>
                          <w:rPr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4708D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3AC79809" wp14:editId="1620662B">
                <wp:simplePos x="0" y="0"/>
                <wp:positionH relativeFrom="column">
                  <wp:posOffset>3500755</wp:posOffset>
                </wp:positionH>
                <wp:positionV relativeFrom="paragraph">
                  <wp:posOffset>102235</wp:posOffset>
                </wp:positionV>
                <wp:extent cx="1871345" cy="1511300"/>
                <wp:effectExtent l="8890" t="11430" r="5715" b="1079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1511300"/>
                          <a:chOff x="360" y="156"/>
                          <a:chExt cx="8640" cy="1440"/>
                        </a:xfrm>
                      </wpg:grpSpPr>
                      <wps:wsp>
                        <wps:cNvPr id="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653A" w:rsidRDefault="0045653A" w:rsidP="00C4708D">
                              <w:pPr>
                                <w:spacing w:line="240" w:lineRule="exact"/>
                                <w:jc w:val="center"/>
                                <w:rPr>
                                  <w:bCs/>
                                </w:rPr>
                              </w:pPr>
                              <w:r w:rsidRPr="00E92A74">
                                <w:t xml:space="preserve">Подготовка </w:t>
                              </w:r>
                              <w:r>
                                <w:t xml:space="preserve">решения об отказе в </w:t>
                              </w:r>
                              <w:r>
                                <w:rPr>
                                  <w:bCs/>
                                </w:rPr>
                                <w:t>предоставлении муниципальной услуги</w:t>
                              </w:r>
                            </w:p>
                            <w:p w:rsidR="0045653A" w:rsidRDefault="0045653A" w:rsidP="00C4708D">
                              <w:pPr>
                                <w:spacing w:line="240" w:lineRule="exact"/>
                                <w:jc w:val="center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и</w:t>
                              </w:r>
                            </w:p>
                            <w:p w:rsidR="0045653A" w:rsidRDefault="0045653A" w:rsidP="00C4708D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t xml:space="preserve">выдача (направление)  </w:t>
                              </w:r>
                            </w:p>
                            <w:p w:rsidR="0045653A" w:rsidRPr="00E92A74" w:rsidRDefault="0045653A" w:rsidP="00C4708D">
                              <w:pPr>
                                <w:jc w:val="center"/>
                              </w:pPr>
                              <w:r>
                                <w:t>заявителю решения</w:t>
                              </w:r>
                            </w:p>
                            <w:p w:rsidR="0045653A" w:rsidRPr="009358AF" w:rsidRDefault="0045653A" w:rsidP="00C4708D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5" style="position:absolute;left:0;text-align:left;margin-left:275.65pt;margin-top:8.05pt;width:147.35pt;height:119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">
                <v:roundrect id="AutoShape 10" o:spid="_x0000_s1036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5rsMA&#10;AADaAAAADwAAAGRycy9kb3ducmV2LnhtbESPQWvCQBSE7wX/w/IEL6IbcxCJriKCrXiyaQWPz+wz&#10;CWbfxt1V47/vFgo9DjPzDbNYdaYRD3K+tqxgMk5AEBdW11wq+P7ajmYgfEDW2FgmBS/ysFr23haY&#10;afvkT3rkoRQRwj5DBVUIbSalLyoy6Me2JY7exTqDIUpXSu3wGeGmkWmSTKXBmuNChS1tKiqu+d0o&#10;aE7pYTic0fQ9/zi7S7E3k9vRKDXod+s5iEBd+A//tX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85rsMAAADaAAAADwAAAAAAAAAAAAAAAACYAgAAZHJzL2Rv&#10;d25yZXYueG1sUEsFBgAAAAAEAAQA9QAAAIgDAAAAAA==&#10;" strokeweight=".26mm">
                  <v:stroke joinstyle="miter"/>
                </v:roundrect>
                <v:shape id="Text Box 11" o:spid="_x0000_s1037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AxsEA&#10;AADaAAAADwAAAGRycy9kb3ducmV2LnhtbESP0YrCMBRE34X9h3AXfBFNVdC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wMbBAAAA2gAAAA8AAAAAAAAAAAAAAAAAmAIAAGRycy9kb3du&#10;cmV2LnhtbFBLBQYAAAAABAAEAPUAAACGAwAAAAA=&#10;" filled="f" stroked="f">
                  <v:stroke joinstyle="round"/>
                  <v:textbox>
                    <w:txbxContent>
                      <w:p w:rsidR="00C4708D" w:rsidRDefault="00C4708D" w:rsidP="00C4708D">
                        <w:pPr>
                          <w:spacing w:line="240" w:lineRule="exact"/>
                          <w:jc w:val="center"/>
                          <w:rPr>
                            <w:bCs/>
                          </w:rPr>
                        </w:pPr>
                        <w:r w:rsidRPr="00E92A74">
                          <w:t xml:space="preserve">Подготовка </w:t>
                        </w:r>
                        <w:r>
                          <w:t xml:space="preserve">решения об отказе в </w:t>
                        </w:r>
                        <w:r>
                          <w:rPr>
                            <w:bCs/>
                          </w:rPr>
                          <w:t>предоставлении муниципальной услуги</w:t>
                        </w:r>
                      </w:p>
                      <w:p w:rsidR="00C4708D" w:rsidRDefault="00C4708D" w:rsidP="00C4708D">
                        <w:pPr>
                          <w:spacing w:line="240" w:lineRule="exact"/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и</w:t>
                        </w:r>
                      </w:p>
                      <w:p w:rsidR="00C4708D" w:rsidRDefault="00C4708D" w:rsidP="00C4708D">
                        <w:pPr>
                          <w:spacing w:line="240" w:lineRule="exact"/>
                          <w:jc w:val="center"/>
                        </w:pPr>
                        <w:r>
                          <w:t xml:space="preserve">выдача (направление)  </w:t>
                        </w:r>
                      </w:p>
                      <w:p w:rsidR="00C4708D" w:rsidRPr="00E92A74" w:rsidRDefault="00C4708D" w:rsidP="00C4708D">
                        <w:pPr>
                          <w:jc w:val="center"/>
                        </w:pPr>
                        <w:r>
                          <w:t>заявителю решения</w:t>
                        </w:r>
                      </w:p>
                      <w:p w:rsidR="00C4708D" w:rsidRPr="009358AF" w:rsidRDefault="00C4708D" w:rsidP="00C4708D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widowControl w:val="0"/>
        <w:shd w:val="clear" w:color="auto" w:fill="FFFFFF"/>
        <w:ind w:firstLine="720"/>
        <w:jc w:val="center"/>
        <w:rPr>
          <w:bCs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4708D" w:rsidRPr="00C4708D" w:rsidRDefault="00C4708D" w:rsidP="00C4708D">
      <w:pPr>
        <w:pStyle w:val="a3"/>
        <w:ind w:left="0" w:right="142" w:firstLine="720"/>
        <w:jc w:val="center"/>
        <w:rPr>
          <w:b/>
          <w:szCs w:val="28"/>
        </w:rPr>
      </w:pPr>
    </w:p>
    <w:p w:rsidR="00C11E84" w:rsidRPr="00C4708D" w:rsidRDefault="00C11E84">
      <w:pPr>
        <w:rPr>
          <w:sz w:val="28"/>
          <w:szCs w:val="28"/>
        </w:rPr>
      </w:pPr>
    </w:p>
    <w:sectPr w:rsidR="00C11E84" w:rsidRPr="00C4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B98E15E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0952123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6DD6322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641E6E5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73AC208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1DB2938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410A901A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9A4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D8B8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AA5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489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92F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CEB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EC1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6509FB"/>
    <w:multiLevelType w:val="hybridMultilevel"/>
    <w:tmpl w:val="19DC9638"/>
    <w:lvl w:ilvl="0" w:tplc="BDEA726C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9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  <w:rPr>
        <w:rFonts w:cs="Times New Roman"/>
      </w:rPr>
    </w:lvl>
  </w:abstractNum>
  <w:abstractNum w:abstractNumId="12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1E504BC"/>
    <w:multiLevelType w:val="multilevel"/>
    <w:tmpl w:val="973C70A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5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17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11"/>
  </w:num>
  <w:num w:numId="10">
    <w:abstractNumId w:val="18"/>
  </w:num>
  <w:num w:numId="11">
    <w:abstractNumId w:val="2"/>
  </w:num>
  <w:num w:numId="12">
    <w:abstractNumId w:val="9"/>
  </w:num>
  <w:num w:numId="13">
    <w:abstractNumId w:val="3"/>
  </w:num>
  <w:num w:numId="14">
    <w:abstractNumId w:val="17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5"/>
  </w:num>
  <w:num w:numId="22">
    <w:abstractNumId w:val="1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AE"/>
    <w:rsid w:val="001C2BCA"/>
    <w:rsid w:val="00323E8D"/>
    <w:rsid w:val="0045653A"/>
    <w:rsid w:val="004A27E6"/>
    <w:rsid w:val="00524035"/>
    <w:rsid w:val="00592BB9"/>
    <w:rsid w:val="00695BE0"/>
    <w:rsid w:val="006A7D47"/>
    <w:rsid w:val="008A1734"/>
    <w:rsid w:val="00B95FAE"/>
    <w:rsid w:val="00C11E84"/>
    <w:rsid w:val="00C2455D"/>
    <w:rsid w:val="00C4708D"/>
    <w:rsid w:val="00C57B03"/>
    <w:rsid w:val="00CE3D15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B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708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4708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708D"/>
    <w:pPr>
      <w:keepNext/>
      <w:jc w:val="center"/>
      <w:outlineLvl w:val="2"/>
    </w:pPr>
    <w:rPr>
      <w:rFonts w:eastAsia="Times New Roman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C4708D"/>
    <w:pPr>
      <w:keepNext/>
      <w:ind w:firstLine="284"/>
      <w:jc w:val="both"/>
      <w:outlineLvl w:val="3"/>
    </w:pPr>
    <w:rPr>
      <w:rFonts w:eastAsia="Times New Roman"/>
      <w:b/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4708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708D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C4708D"/>
    <w:pPr>
      <w:keepNext/>
      <w:jc w:val="both"/>
      <w:outlineLvl w:val="6"/>
    </w:pPr>
    <w:rPr>
      <w:rFonts w:eastAsia="Times New Roman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C4708D"/>
    <w:pPr>
      <w:keepNext/>
      <w:outlineLvl w:val="7"/>
    </w:pPr>
    <w:rPr>
      <w:rFonts w:eastAsia="Times New Roman"/>
      <w:sz w:val="24"/>
    </w:rPr>
  </w:style>
  <w:style w:type="paragraph" w:styleId="9">
    <w:name w:val="heading 9"/>
    <w:basedOn w:val="a"/>
    <w:next w:val="a"/>
    <w:link w:val="90"/>
    <w:uiPriority w:val="99"/>
    <w:qFormat/>
    <w:rsid w:val="00C4708D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57B03"/>
    <w:pPr>
      <w:ind w:left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C57B0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C57B03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C57B03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57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470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4708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470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4708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70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4708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rsid w:val="00C470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4708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4708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4708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4708D"/>
    <w:rPr>
      <w:rFonts w:ascii="Arial" w:eastAsia="Times New Roman" w:hAnsi="Arial" w:cs="Arial"/>
      <w:lang w:eastAsia="ru-RU"/>
    </w:rPr>
  </w:style>
  <w:style w:type="paragraph" w:styleId="a7">
    <w:name w:val="No Spacing"/>
    <w:uiPriority w:val="99"/>
    <w:qFormat/>
    <w:rsid w:val="00C4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470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C4708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C4708D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708D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C4708D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C4708D"/>
    <w:pPr>
      <w:suppressAutoHyphens/>
      <w:ind w:firstLine="567"/>
      <w:jc w:val="both"/>
    </w:pPr>
    <w:rPr>
      <w:rFonts w:eastAsia="Times New Roman"/>
      <w:sz w:val="28"/>
      <w:lang w:eastAsia="ar-SA"/>
    </w:rPr>
  </w:style>
  <w:style w:type="paragraph" w:customStyle="1" w:styleId="ConsPlusNormal0">
    <w:name w:val="ConsPlusNormal Знак"/>
    <w:link w:val="ConsPlusNormal1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1">
    <w:name w:val="ConsPlusNormal Знак Знак"/>
    <w:link w:val="ConsPlusNormal0"/>
    <w:uiPriority w:val="99"/>
    <w:locked/>
    <w:rsid w:val="00C4708D"/>
    <w:rPr>
      <w:rFonts w:ascii="Arial" w:eastAsia="Calibri" w:hAnsi="Arial" w:cs="Times New Roman"/>
      <w:lang w:eastAsia="ru-RU"/>
    </w:rPr>
  </w:style>
  <w:style w:type="table" w:styleId="ad">
    <w:name w:val="Table Grid"/>
    <w:basedOn w:val="a1"/>
    <w:uiPriority w:val="99"/>
    <w:rsid w:val="00C47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708D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708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0"/>
    <w:uiPriority w:val="99"/>
    <w:rsid w:val="00C4708D"/>
    <w:rPr>
      <w:rFonts w:cs="Times New Roman"/>
    </w:rPr>
  </w:style>
  <w:style w:type="paragraph" w:styleId="af1">
    <w:name w:val="Body Text"/>
    <w:basedOn w:val="a"/>
    <w:link w:val="af2"/>
    <w:uiPriority w:val="99"/>
    <w:rsid w:val="00C4708D"/>
    <w:pPr>
      <w:spacing w:after="120"/>
    </w:pPr>
    <w:rPr>
      <w:rFonts w:eastAsia="Times New Roman"/>
      <w:sz w:val="28"/>
    </w:rPr>
  </w:style>
  <w:style w:type="character" w:customStyle="1" w:styleId="af2">
    <w:name w:val="Основной текст Знак"/>
    <w:basedOn w:val="a0"/>
    <w:link w:val="af1"/>
    <w:uiPriority w:val="99"/>
    <w:rsid w:val="00C470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C4708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eastAsia="Times New Roman"/>
      <w:sz w:val="28"/>
    </w:rPr>
  </w:style>
  <w:style w:type="paragraph" w:customStyle="1" w:styleId="ConsPlusNonformat">
    <w:name w:val="ConsPlusNonformat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rmal (Web)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paragraph" w:customStyle="1" w:styleId="11">
    <w:name w:val="Знак1"/>
    <w:basedOn w:val="a"/>
    <w:uiPriority w:val="99"/>
    <w:rsid w:val="00C4708D"/>
    <w:pPr>
      <w:spacing w:after="160" w:line="240" w:lineRule="exact"/>
      <w:jc w:val="both"/>
    </w:pPr>
    <w:rPr>
      <w:rFonts w:eastAsia="Times New Roman"/>
      <w:sz w:val="24"/>
      <w:lang w:val="en-US" w:eastAsia="en-US"/>
    </w:rPr>
  </w:style>
  <w:style w:type="paragraph" w:customStyle="1" w:styleId="ConsPlusTitle">
    <w:name w:val="ConsPlusTitle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 w:cs="Tahoma"/>
      <w:lang w:val="en-US" w:eastAsia="en-US"/>
    </w:rPr>
  </w:style>
  <w:style w:type="paragraph" w:customStyle="1" w:styleId="af5">
    <w:name w:val="Знак 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paragraph" w:customStyle="1" w:styleId="western">
    <w:name w:val="western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fn2r">
    <w:name w:val="fn2r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2">
    <w:name w:val="Body Text 3"/>
    <w:basedOn w:val="a"/>
    <w:link w:val="33"/>
    <w:uiPriority w:val="99"/>
    <w:rsid w:val="00C4708D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470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470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4708D"/>
    <w:pPr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46">
    <w:name w:val="Font Style46"/>
    <w:uiPriority w:val="99"/>
    <w:rsid w:val="00C4708D"/>
    <w:rPr>
      <w:rFonts w:ascii="Times New Roman" w:hAnsi="Times New Roman"/>
      <w:sz w:val="22"/>
    </w:rPr>
  </w:style>
  <w:style w:type="character" w:customStyle="1" w:styleId="FontStyle47">
    <w:name w:val="Font Style47"/>
    <w:uiPriority w:val="99"/>
    <w:rsid w:val="00C4708D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C4708D"/>
    <w:rPr>
      <w:rFonts w:ascii="Times New Roman" w:hAnsi="Times New Roman"/>
      <w:b/>
      <w:i/>
      <w:sz w:val="22"/>
    </w:rPr>
  </w:style>
  <w:style w:type="character" w:customStyle="1" w:styleId="apple-converted-space">
    <w:name w:val="apple-converted-space"/>
    <w:basedOn w:val="a0"/>
    <w:uiPriority w:val="99"/>
    <w:rsid w:val="00C4708D"/>
    <w:rPr>
      <w:rFonts w:cs="Times New Roman"/>
    </w:rPr>
  </w:style>
  <w:style w:type="character" w:styleId="af7">
    <w:name w:val="Strong"/>
    <w:basedOn w:val="a0"/>
    <w:uiPriority w:val="99"/>
    <w:qFormat/>
    <w:rsid w:val="00C4708D"/>
    <w:rPr>
      <w:rFonts w:cs="Times New Roman"/>
      <w:b/>
    </w:rPr>
  </w:style>
  <w:style w:type="character" w:customStyle="1" w:styleId="af8">
    <w:name w:val="Символ сноски"/>
    <w:uiPriority w:val="99"/>
    <w:rsid w:val="00C4708D"/>
    <w:rPr>
      <w:vertAlign w:val="superscript"/>
    </w:rPr>
  </w:style>
  <w:style w:type="paragraph" w:customStyle="1" w:styleId="210">
    <w:name w:val="Основной текст 21"/>
    <w:basedOn w:val="a"/>
    <w:uiPriority w:val="99"/>
    <w:rsid w:val="00C4708D"/>
    <w:pPr>
      <w:ind w:right="5112"/>
      <w:jc w:val="both"/>
    </w:pPr>
    <w:rPr>
      <w:rFonts w:eastAsia="Times New Roman"/>
      <w:sz w:val="28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C4708D"/>
    <w:pPr>
      <w:ind w:right="74"/>
      <w:jc w:val="both"/>
    </w:pPr>
    <w:rPr>
      <w:rFonts w:eastAsia="Times New Roman"/>
      <w:sz w:val="28"/>
      <w:szCs w:val="24"/>
      <w:lang w:eastAsia="ar-SA"/>
    </w:rPr>
  </w:style>
  <w:style w:type="paragraph" w:customStyle="1" w:styleId="af9">
    <w:name w:val="Знак"/>
    <w:basedOn w:val="a"/>
    <w:uiPriority w:val="99"/>
    <w:rsid w:val="00C4708D"/>
    <w:rPr>
      <w:rFonts w:ascii="Verdana" w:eastAsia="Times New Roman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C4708D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HTML">
    <w:name w:val="HTML Preformatted"/>
    <w:basedOn w:val="a"/>
    <w:link w:val="HTML0"/>
    <w:uiPriority w:val="99"/>
    <w:rsid w:val="00C47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470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Знак2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 w:cs="Tahoma"/>
      <w:lang w:val="en-US" w:eastAsia="en-US"/>
    </w:rPr>
  </w:style>
  <w:style w:type="paragraph" w:customStyle="1" w:styleId="34">
    <w:name w:val="Знак3 Знак Знак Знак Знак 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character" w:customStyle="1" w:styleId="FontStyle11">
    <w:name w:val="Font Style11"/>
    <w:uiPriority w:val="99"/>
    <w:rsid w:val="00C4708D"/>
    <w:rPr>
      <w:rFonts w:ascii="Times New Roman" w:hAnsi="Times New Roman"/>
      <w:b/>
      <w:sz w:val="26"/>
    </w:rPr>
  </w:style>
  <w:style w:type="character" w:styleId="afb">
    <w:name w:val="Emphasis"/>
    <w:basedOn w:val="a0"/>
    <w:uiPriority w:val="99"/>
    <w:qFormat/>
    <w:rsid w:val="00C4708D"/>
    <w:rPr>
      <w:rFonts w:cs="Times New Roman"/>
      <w:i/>
      <w:iCs/>
    </w:rPr>
  </w:style>
  <w:style w:type="paragraph" w:styleId="afc">
    <w:name w:val="List Paragraph"/>
    <w:basedOn w:val="a"/>
    <w:uiPriority w:val="99"/>
    <w:qFormat/>
    <w:rsid w:val="00C4708D"/>
    <w:pPr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B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708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4708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708D"/>
    <w:pPr>
      <w:keepNext/>
      <w:jc w:val="center"/>
      <w:outlineLvl w:val="2"/>
    </w:pPr>
    <w:rPr>
      <w:rFonts w:eastAsia="Times New Roman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C4708D"/>
    <w:pPr>
      <w:keepNext/>
      <w:ind w:firstLine="284"/>
      <w:jc w:val="both"/>
      <w:outlineLvl w:val="3"/>
    </w:pPr>
    <w:rPr>
      <w:rFonts w:eastAsia="Times New Roman"/>
      <w:b/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4708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708D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C4708D"/>
    <w:pPr>
      <w:keepNext/>
      <w:jc w:val="both"/>
      <w:outlineLvl w:val="6"/>
    </w:pPr>
    <w:rPr>
      <w:rFonts w:eastAsia="Times New Roman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C4708D"/>
    <w:pPr>
      <w:keepNext/>
      <w:outlineLvl w:val="7"/>
    </w:pPr>
    <w:rPr>
      <w:rFonts w:eastAsia="Times New Roman"/>
      <w:sz w:val="24"/>
    </w:rPr>
  </w:style>
  <w:style w:type="paragraph" w:styleId="9">
    <w:name w:val="heading 9"/>
    <w:basedOn w:val="a"/>
    <w:next w:val="a"/>
    <w:link w:val="90"/>
    <w:uiPriority w:val="99"/>
    <w:qFormat/>
    <w:rsid w:val="00C4708D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57B03"/>
    <w:pPr>
      <w:ind w:left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C57B0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C57B03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C57B03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57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470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4708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470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4708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70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4708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rsid w:val="00C470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4708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4708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4708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4708D"/>
    <w:rPr>
      <w:rFonts w:ascii="Arial" w:eastAsia="Times New Roman" w:hAnsi="Arial" w:cs="Arial"/>
      <w:lang w:eastAsia="ru-RU"/>
    </w:rPr>
  </w:style>
  <w:style w:type="paragraph" w:styleId="a7">
    <w:name w:val="No Spacing"/>
    <w:uiPriority w:val="99"/>
    <w:qFormat/>
    <w:rsid w:val="00C4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470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C4708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C4708D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4708D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C4708D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4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C4708D"/>
    <w:pPr>
      <w:suppressAutoHyphens/>
      <w:ind w:firstLine="567"/>
      <w:jc w:val="both"/>
    </w:pPr>
    <w:rPr>
      <w:rFonts w:eastAsia="Times New Roman"/>
      <w:sz w:val="28"/>
      <w:lang w:eastAsia="ar-SA"/>
    </w:rPr>
  </w:style>
  <w:style w:type="paragraph" w:customStyle="1" w:styleId="ConsPlusNormal0">
    <w:name w:val="ConsPlusNormal Знак"/>
    <w:link w:val="ConsPlusNormal1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1">
    <w:name w:val="ConsPlusNormal Знак Знак"/>
    <w:link w:val="ConsPlusNormal0"/>
    <w:uiPriority w:val="99"/>
    <w:locked/>
    <w:rsid w:val="00C4708D"/>
    <w:rPr>
      <w:rFonts w:ascii="Arial" w:eastAsia="Calibri" w:hAnsi="Arial" w:cs="Times New Roman"/>
      <w:lang w:eastAsia="ru-RU"/>
    </w:rPr>
  </w:style>
  <w:style w:type="table" w:styleId="ad">
    <w:name w:val="Table Grid"/>
    <w:basedOn w:val="a1"/>
    <w:uiPriority w:val="99"/>
    <w:rsid w:val="00C47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708D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708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0"/>
    <w:uiPriority w:val="99"/>
    <w:rsid w:val="00C4708D"/>
    <w:rPr>
      <w:rFonts w:cs="Times New Roman"/>
    </w:rPr>
  </w:style>
  <w:style w:type="paragraph" w:styleId="af1">
    <w:name w:val="Body Text"/>
    <w:basedOn w:val="a"/>
    <w:link w:val="af2"/>
    <w:uiPriority w:val="99"/>
    <w:rsid w:val="00C4708D"/>
    <w:pPr>
      <w:spacing w:after="120"/>
    </w:pPr>
    <w:rPr>
      <w:rFonts w:eastAsia="Times New Roman"/>
      <w:sz w:val="28"/>
    </w:rPr>
  </w:style>
  <w:style w:type="character" w:customStyle="1" w:styleId="af2">
    <w:name w:val="Основной текст Знак"/>
    <w:basedOn w:val="a0"/>
    <w:link w:val="af1"/>
    <w:uiPriority w:val="99"/>
    <w:rsid w:val="00C470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C4708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eastAsia="Times New Roman"/>
      <w:sz w:val="28"/>
    </w:rPr>
  </w:style>
  <w:style w:type="paragraph" w:customStyle="1" w:styleId="ConsPlusNonformat">
    <w:name w:val="ConsPlusNonformat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rmal (Web)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paragraph" w:customStyle="1" w:styleId="11">
    <w:name w:val="Знак1"/>
    <w:basedOn w:val="a"/>
    <w:uiPriority w:val="99"/>
    <w:rsid w:val="00C4708D"/>
    <w:pPr>
      <w:spacing w:after="160" w:line="240" w:lineRule="exact"/>
      <w:jc w:val="both"/>
    </w:pPr>
    <w:rPr>
      <w:rFonts w:eastAsia="Times New Roman"/>
      <w:sz w:val="24"/>
      <w:lang w:val="en-US" w:eastAsia="en-US"/>
    </w:rPr>
  </w:style>
  <w:style w:type="paragraph" w:customStyle="1" w:styleId="ConsPlusTitle">
    <w:name w:val="ConsPlusTitle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 w:cs="Tahoma"/>
      <w:lang w:val="en-US" w:eastAsia="en-US"/>
    </w:rPr>
  </w:style>
  <w:style w:type="paragraph" w:customStyle="1" w:styleId="af5">
    <w:name w:val="Знак 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paragraph" w:customStyle="1" w:styleId="western">
    <w:name w:val="western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fn2r">
    <w:name w:val="fn2r"/>
    <w:basedOn w:val="a"/>
    <w:uiPriority w:val="99"/>
    <w:rsid w:val="00C4708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2">
    <w:name w:val="Body Text 3"/>
    <w:basedOn w:val="a"/>
    <w:link w:val="33"/>
    <w:uiPriority w:val="99"/>
    <w:rsid w:val="00C4708D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470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470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47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4708D"/>
    <w:pPr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C4708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46">
    <w:name w:val="Font Style46"/>
    <w:uiPriority w:val="99"/>
    <w:rsid w:val="00C4708D"/>
    <w:rPr>
      <w:rFonts w:ascii="Times New Roman" w:hAnsi="Times New Roman"/>
      <w:sz w:val="22"/>
    </w:rPr>
  </w:style>
  <w:style w:type="character" w:customStyle="1" w:styleId="FontStyle47">
    <w:name w:val="Font Style47"/>
    <w:uiPriority w:val="99"/>
    <w:rsid w:val="00C4708D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C4708D"/>
    <w:rPr>
      <w:rFonts w:ascii="Times New Roman" w:hAnsi="Times New Roman"/>
      <w:b/>
      <w:i/>
      <w:sz w:val="22"/>
    </w:rPr>
  </w:style>
  <w:style w:type="character" w:customStyle="1" w:styleId="apple-converted-space">
    <w:name w:val="apple-converted-space"/>
    <w:basedOn w:val="a0"/>
    <w:uiPriority w:val="99"/>
    <w:rsid w:val="00C4708D"/>
    <w:rPr>
      <w:rFonts w:cs="Times New Roman"/>
    </w:rPr>
  </w:style>
  <w:style w:type="character" w:styleId="af7">
    <w:name w:val="Strong"/>
    <w:basedOn w:val="a0"/>
    <w:uiPriority w:val="99"/>
    <w:qFormat/>
    <w:rsid w:val="00C4708D"/>
    <w:rPr>
      <w:rFonts w:cs="Times New Roman"/>
      <w:b/>
    </w:rPr>
  </w:style>
  <w:style w:type="character" w:customStyle="1" w:styleId="af8">
    <w:name w:val="Символ сноски"/>
    <w:uiPriority w:val="99"/>
    <w:rsid w:val="00C4708D"/>
    <w:rPr>
      <w:vertAlign w:val="superscript"/>
    </w:rPr>
  </w:style>
  <w:style w:type="paragraph" w:customStyle="1" w:styleId="210">
    <w:name w:val="Основной текст 21"/>
    <w:basedOn w:val="a"/>
    <w:uiPriority w:val="99"/>
    <w:rsid w:val="00C4708D"/>
    <w:pPr>
      <w:ind w:right="5112"/>
      <w:jc w:val="both"/>
    </w:pPr>
    <w:rPr>
      <w:rFonts w:eastAsia="Times New Roman"/>
      <w:sz w:val="28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C4708D"/>
    <w:pPr>
      <w:ind w:right="74"/>
      <w:jc w:val="both"/>
    </w:pPr>
    <w:rPr>
      <w:rFonts w:eastAsia="Times New Roman"/>
      <w:sz w:val="28"/>
      <w:szCs w:val="24"/>
      <w:lang w:eastAsia="ar-SA"/>
    </w:rPr>
  </w:style>
  <w:style w:type="paragraph" w:customStyle="1" w:styleId="af9">
    <w:name w:val="Знак"/>
    <w:basedOn w:val="a"/>
    <w:uiPriority w:val="99"/>
    <w:rsid w:val="00C4708D"/>
    <w:rPr>
      <w:rFonts w:ascii="Verdana" w:eastAsia="Times New Roman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C4708D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HTML">
    <w:name w:val="HTML Preformatted"/>
    <w:basedOn w:val="a"/>
    <w:link w:val="HTML0"/>
    <w:uiPriority w:val="99"/>
    <w:rsid w:val="00C47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470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Знак2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 w:cs="Tahoma"/>
      <w:lang w:val="en-US" w:eastAsia="en-US"/>
    </w:rPr>
  </w:style>
  <w:style w:type="paragraph" w:customStyle="1" w:styleId="34">
    <w:name w:val="Знак3 Знак Знак Знак Знак Знак Знак Знак Знак Знак Знак"/>
    <w:basedOn w:val="a"/>
    <w:uiPriority w:val="99"/>
    <w:rsid w:val="00C4708D"/>
    <w:pPr>
      <w:spacing w:before="100" w:beforeAutospacing="1" w:after="100" w:afterAutospacing="1"/>
      <w:jc w:val="both"/>
    </w:pPr>
    <w:rPr>
      <w:rFonts w:ascii="Tahoma" w:eastAsia="Times New Roman" w:hAnsi="Tahoma"/>
      <w:lang w:val="en-US" w:eastAsia="en-US"/>
    </w:rPr>
  </w:style>
  <w:style w:type="character" w:customStyle="1" w:styleId="FontStyle11">
    <w:name w:val="Font Style11"/>
    <w:uiPriority w:val="99"/>
    <w:rsid w:val="00C4708D"/>
    <w:rPr>
      <w:rFonts w:ascii="Times New Roman" w:hAnsi="Times New Roman"/>
      <w:b/>
      <w:sz w:val="26"/>
    </w:rPr>
  </w:style>
  <w:style w:type="character" w:styleId="afb">
    <w:name w:val="Emphasis"/>
    <w:basedOn w:val="a0"/>
    <w:uiPriority w:val="99"/>
    <w:qFormat/>
    <w:rsid w:val="00C4708D"/>
    <w:rPr>
      <w:rFonts w:cs="Times New Roman"/>
      <w:i/>
      <w:iCs/>
    </w:rPr>
  </w:style>
  <w:style w:type="paragraph" w:styleId="afc">
    <w:name w:val="List Paragraph"/>
    <w:basedOn w:val="a"/>
    <w:uiPriority w:val="99"/>
    <w:qFormat/>
    <w:rsid w:val="00C4708D"/>
    <w:pPr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gubovonov@mail.ru" TargetMode="External"/><Relationship Id="rId13" Type="http://schemas.openxmlformats.org/officeDocument/2006/relationships/hyperlink" Target="consultantplus://offline/ref=1CC21C4D1904D226B9BF65EA8668B7AE1F9BA21DFEB76C4D825292A2F5k129M%20o%20" TargetMode="External"/><Relationship Id="rId18" Type="http://schemas.openxmlformats.org/officeDocument/2006/relationships/hyperlink" Target="consultantplus://offline/ref=1CC21C4D1904D226B9BF65EA8668B7AE1C92A914F0B26C4D825292A2F5k129M%20o%20" TargetMode="External"/><Relationship Id="rId26" Type="http://schemas.openxmlformats.org/officeDocument/2006/relationships/hyperlink" Target="consultantplus://offline/ref=A6B391A676C7C48D80A7330DA79CC09B03370EB7771D45944EE11F6A9031975977427F8F96F74831MB14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Maria\AppData\Local\Temp\7zO385E.tmp\l%20Par178%20%20o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1CC21C4D1904D226B9BF65EA8668B7AE1F9BA615F6B76C4D825292A2F51932478BBACCE647k32FM%20o%20" TargetMode="External"/><Relationship Id="rId17" Type="http://schemas.openxmlformats.org/officeDocument/2006/relationships/hyperlink" Target="consultantplus://offline/ref=1CC21C4D1904D226B9BF65EA8668B7AE1C92A415F2B46C4D825292A2F5k129M%20o%20" TargetMode="External"/><Relationship Id="rId25" Type="http://schemas.openxmlformats.org/officeDocument/2006/relationships/hyperlink" Target="consultantplus://offline/ref=A6B391A676C7C48D80A7330DA79CC09B03370EB7771D45944EE11F6A9031975977427F8F96F74830MB1EK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CC21C4D1904D226B9BF65EA8668B7AE1C92A519F7B66C4D825292A2F51932478BBACCE3473BD9EAkD2BM%20o%20" TargetMode="External"/><Relationship Id="rId20" Type="http://schemas.openxmlformats.org/officeDocument/2006/relationships/hyperlink" Target="file:///C:\Users\Maria\AppData\Local\Temp\7zO385E.tmp\l%20Par178%20%20o" TargetMode="External"/><Relationship Id="rId29" Type="http://schemas.openxmlformats.org/officeDocument/2006/relationships/hyperlink" Target="consultantplus://offline/ref=A6B391A676C7C48D80A7330DA79CC09B03370EB7771D45944EE11F6A9031975977427F8F96F74837MB12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CC21C4D1904D226B9BF65EA8668B7AE1F9BA91EF5B56C4D825292A2F5k129M%20o%20" TargetMode="External"/><Relationship Id="rId24" Type="http://schemas.openxmlformats.org/officeDocument/2006/relationships/hyperlink" Target="consultantplus://offline/ref=A6B391A676C7C48D80A72D00B1F09F93063454BF71154AC615BE4437C7389D0E300D26CDD2FA4932B70CC7M31B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C21C4D1904D226B9BF65EA8668B7AE1F9AA21FF2B56C4D825292A2F5k129M%20o%20" TargetMode="External"/><Relationship Id="rId23" Type="http://schemas.openxmlformats.org/officeDocument/2006/relationships/hyperlink" Target="consultantplus://offline/ref=C4E3DF67B5B76C668BDF7F756FB9E868EAA00CBBD5F4572B69887B0E7728A3E21E883D47bEiEO" TargetMode="External"/><Relationship Id="rId28" Type="http://schemas.openxmlformats.org/officeDocument/2006/relationships/hyperlink" Target="consultantplus://offline/ref=A6B391A676C7C48D80A7330DA79CC09B03370EB7771D45944EE11F6A9031975977427F8F96F74836MB1FK" TargetMode="External"/><Relationship Id="rId10" Type="http://schemas.openxmlformats.org/officeDocument/2006/relationships/hyperlink" Target="consultantplus://offline/ref=1CC21C4D1904D226B9BF65EA8668B7AE1F92A619FCE13B4FD3079CkA27M%20o%20" TargetMode="External"/><Relationship Id="rId19" Type="http://schemas.openxmlformats.org/officeDocument/2006/relationships/hyperlink" Target="consultantplus://offline/ref=C72A09A556D893801CF67E4A63237AEE5F33176ED383B8608C1F57D129282448FEE8CF5DAB6EEE43h1qFN" TargetMode="External"/><Relationship Id="rId31" Type="http://schemas.openxmlformats.org/officeDocument/2006/relationships/hyperlink" Target="consultantplus://offline/ref=AB182C52349B289AF2B6FA3B864BEEAB7120D53EE241465B7404284381D0E3AF1A84C20D5E326C42C0D23EV45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C1A9973E997DD113507FBA0544FD8120985E2A2CD9BFE8377BA94107EF8FB0CF03C5AD00379A9C95437Dc6P0N" TargetMode="External"/><Relationship Id="rId14" Type="http://schemas.openxmlformats.org/officeDocument/2006/relationships/hyperlink" Target="consultantplus://offline/ref=1CC21C4D1904D226B9BF65EA8668B7AE1C9FA719F0B26C4D825292A2F5k129M%20o%20" TargetMode="External"/><Relationship Id="rId22" Type="http://schemas.openxmlformats.org/officeDocument/2006/relationships/hyperlink" Target="file:///C:\Users\Maria\AppData\Local\Temp\7zO385E.tmp\l%20Par175%20%20o" TargetMode="External"/><Relationship Id="rId27" Type="http://schemas.openxmlformats.org/officeDocument/2006/relationships/hyperlink" Target="consultantplus://offline/ref=A6B391A676C7C48D80A7330DA79CC09B03370EB7771D45944EE11F6A9031975977427F8F96F74836MB12K" TargetMode="External"/><Relationship Id="rId30" Type="http://schemas.openxmlformats.org/officeDocument/2006/relationships/hyperlink" Target="consultantplus://offline/ref=68422DE39FAD36F3E218E20461A1A814179D878D2CD96E19A1763CE31Bk50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31</Pages>
  <Words>10800</Words>
  <Characters>61564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2017-09-26T12:59:00Z</dcterms:created>
  <dcterms:modified xsi:type="dcterms:W3CDTF">2017-11-22T11:27:00Z</dcterms:modified>
</cp:coreProperties>
</file>